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5F85CC" w14:textId="77777777" w:rsidR="009C42A8" w:rsidRPr="0079205D" w:rsidRDefault="00773394"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08659F9CCC0F456DB84419A202AB5B9B"/>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7"/>
        <w:gridCol w:w="4247"/>
      </w:tblGrid>
      <w:tr w:rsidR="003C1EF2" w14:paraId="60AC7F4D" w14:textId="77777777" w:rsidTr="00811BE5">
        <w:sdt>
          <w:sdtPr>
            <w:rPr>
              <w:rFonts w:cs="Times New Roman"/>
            </w:rPr>
            <w:id w:val="25447574"/>
            <w:lock w:val="sdtLocked"/>
            <w:placeholder>
              <w:docPart w:val="080154E7E34E4EED868C7F8BB3175F52"/>
            </w:placeholder>
          </w:sdtPr>
          <w:sdtEndPr/>
          <w:sdtContent>
            <w:tc>
              <w:tcPr>
                <w:tcW w:w="4360" w:type="dxa"/>
                <w:vAlign w:val="bottom"/>
              </w:tcPr>
              <w:p w14:paraId="6DA0DC2F" w14:textId="41607742" w:rsidR="003C1EF2" w:rsidRDefault="00AB6BE7" w:rsidP="00811BE5">
                <w:pPr>
                  <w:pStyle w:val="Bezatstarpm"/>
                  <w:spacing w:before="240"/>
                  <w:ind w:left="-107"/>
                  <w:rPr>
                    <w:rFonts w:cs="Times New Roman"/>
                  </w:rPr>
                </w:pPr>
                <w:r w:rsidRPr="00AB6BE7">
                  <w:rPr>
                    <w:rFonts w:cs="Times New Roman"/>
                  </w:rPr>
                  <w:t>2024. gada 30. septembr</w:t>
                </w:r>
                <w:r>
                  <w:rPr>
                    <w:rFonts w:cs="Times New Roman"/>
                  </w:rPr>
                  <w:t>is</w:t>
                </w:r>
              </w:p>
            </w:tc>
          </w:sdtContent>
        </w:sdt>
        <w:tc>
          <w:tcPr>
            <w:tcW w:w="4360" w:type="dxa"/>
            <w:vAlign w:val="bottom"/>
          </w:tcPr>
          <w:p w14:paraId="4F2BDC3A" w14:textId="324DDEE8" w:rsidR="003C1EF2" w:rsidRDefault="00773394" w:rsidP="00C523D5">
            <w:pPr>
              <w:pStyle w:val="Bezatstarpm"/>
              <w:ind w:right="-111"/>
              <w:jc w:val="right"/>
            </w:pPr>
            <w:sdt>
              <w:sdtPr>
                <w:id w:val="32932642"/>
                <w:lock w:val="sdtContentLocked"/>
                <w:placeholder>
                  <w:docPart w:val="DF946C059E8545AF954FF3B0B542BCAD"/>
                </w:placeholder>
                <w:showingPlcHdr/>
              </w:sdtPr>
              <w:sdtEndPr/>
              <w:sdtContent>
                <w:r w:rsidR="00F13DD7">
                  <w:t xml:space="preserve">Noteikumi </w:t>
                </w:r>
              </w:sdtContent>
            </w:sdt>
            <w:sdt>
              <w:sdtPr>
                <w:id w:val="25447619"/>
                <w:lock w:val="sdtContentLocked"/>
                <w:placeholder>
                  <w:docPart w:val="5755F26A8C2A4A67AB8F5CABC8F45B0F"/>
                </w:placeholder>
                <w:showingPlcHdr/>
              </w:sdtPr>
              <w:sdtEndPr/>
              <w:sdtContent>
                <w:r w:rsidR="003C1EF2">
                  <w:t xml:space="preserve">Nr. </w:t>
                </w:r>
              </w:sdtContent>
            </w:sdt>
            <w:sdt>
              <w:sdtPr>
                <w:id w:val="25447645"/>
                <w:lock w:val="sdtLocked"/>
                <w:placeholder>
                  <w:docPart w:val="10062D74F87D418B828636AE1A0873BF"/>
                </w:placeholder>
              </w:sdtPr>
              <w:sdtEndPr/>
              <w:sdtContent>
                <w:r w:rsidR="00830C02">
                  <w:t>319</w:t>
                </w:r>
              </w:sdtContent>
            </w:sdt>
          </w:p>
        </w:tc>
      </w:tr>
    </w:tbl>
    <w:sdt>
      <w:sdtPr>
        <w:rPr>
          <w:rFonts w:cs="Times New Roman"/>
          <w:szCs w:val="24"/>
        </w:rPr>
        <w:id w:val="25447675"/>
        <w:lock w:val="sdtContentLocked"/>
        <w:placeholder>
          <w:docPart w:val="961567344E4C4678A75B95CA34EFABE4"/>
        </w:placeholder>
        <w:showingPlcHdr/>
      </w:sdtPr>
      <w:sdtEndPr/>
      <w:sdtContent>
        <w:p w14:paraId="549C8BD5" w14:textId="77777777" w:rsidR="003C1EF2" w:rsidRDefault="00C2284A" w:rsidP="00C2284A">
          <w:pPr>
            <w:rPr>
              <w:rFonts w:cs="Times New Roman"/>
              <w:szCs w:val="24"/>
            </w:rPr>
          </w:pPr>
          <w:r>
            <w:rPr>
              <w:rFonts w:cs="Times New Roman"/>
              <w:szCs w:val="24"/>
            </w:rPr>
            <w:t>Rīgā</w:t>
          </w:r>
        </w:p>
      </w:sdtContent>
    </w:sdt>
    <w:p w14:paraId="14AD4293" w14:textId="1DF2712D" w:rsidR="00C2284A" w:rsidRDefault="00773394" w:rsidP="00C2284A">
      <w:pPr>
        <w:spacing w:before="240" w:after="240"/>
        <w:rPr>
          <w:rFonts w:cs="Times New Roman"/>
          <w:b/>
          <w:szCs w:val="24"/>
        </w:rPr>
      </w:pPr>
      <w:sdt>
        <w:sdtPr>
          <w:rPr>
            <w:rFonts w:cs="Times New Roman"/>
            <w:b/>
            <w:szCs w:val="24"/>
          </w:rPr>
          <w:alias w:val="Nosaukums"/>
          <w:tag w:val="Nosaukums"/>
          <w:id w:val="25447728"/>
          <w:placeholder>
            <w:docPart w:val="EDD114135F5747339B08DE26B17D7BE0"/>
          </w:placeholder>
        </w:sdtPr>
        <w:sdtEndPr/>
        <w:sdtContent>
          <w:r w:rsidR="00674D5B" w:rsidRPr="00674D5B">
            <w:rPr>
              <w:rFonts w:cs="Times New Roman"/>
              <w:b/>
              <w:bCs/>
              <w:szCs w:val="24"/>
            </w:rPr>
            <w:t xml:space="preserve">Privāto pensiju fondu </w:t>
          </w:r>
          <w:ins w:id="1" w:author="Sandra Sedleniece" w:date="2026-02-02T12:21:00Z">
            <w:r w:rsidR="00830C02" w:rsidRPr="00830C02">
              <w:rPr>
                <w:rFonts w:cs="Times New Roman"/>
                <w:b/>
                <w:bCs/>
                <w:szCs w:val="24"/>
              </w:rPr>
              <w:t xml:space="preserve">un PEPP sniedzēju </w:t>
            </w:r>
          </w:ins>
          <w:r w:rsidR="003904E4">
            <w:rPr>
              <w:rFonts w:cs="Times New Roman"/>
              <w:b/>
              <w:bCs/>
              <w:szCs w:val="24"/>
            </w:rPr>
            <w:t xml:space="preserve">statistisko </w:t>
          </w:r>
          <w:r w:rsidR="00674D5B" w:rsidRPr="00674D5B">
            <w:rPr>
              <w:rFonts w:cs="Times New Roman"/>
              <w:b/>
              <w:bCs/>
              <w:szCs w:val="24"/>
            </w:rPr>
            <w:t xml:space="preserve">datu </w:t>
          </w:r>
          <w:r w:rsidR="003904E4">
            <w:rPr>
              <w:rFonts w:cs="Times New Roman"/>
              <w:b/>
              <w:bCs/>
              <w:szCs w:val="24"/>
            </w:rPr>
            <w:t xml:space="preserve">un uzraudzības pārskatu </w:t>
          </w:r>
          <w:r w:rsidR="00674D5B" w:rsidRPr="00674D5B">
            <w:rPr>
              <w:rFonts w:cs="Times New Roman"/>
              <w:b/>
              <w:bCs/>
              <w:szCs w:val="24"/>
            </w:rPr>
            <w:t>sagatavošanas un iesniegšanas noteikumi</w:t>
          </w:r>
          <w:r w:rsidR="00674D5B">
            <w:rPr>
              <w:rFonts w:cs="Times New Roman"/>
              <w:b/>
              <w:bCs/>
              <w:szCs w:val="24"/>
            </w:rPr>
            <w:t xml:space="preserve"> </w:t>
          </w:r>
        </w:sdtContent>
      </w:sdt>
    </w:p>
    <w:p w14:paraId="55DFACDC" w14:textId="77777777" w:rsidR="00C2284A" w:rsidRDefault="00773394" w:rsidP="00DB385B">
      <w:pPr>
        <w:jc w:val="right"/>
        <w:rPr>
          <w:rFonts w:cs="Times New Roman"/>
          <w:szCs w:val="24"/>
        </w:rPr>
      </w:pPr>
      <w:sdt>
        <w:sdtPr>
          <w:rPr>
            <w:rFonts w:cs="Times New Roman"/>
            <w:color w:val="808080"/>
            <w:szCs w:val="24"/>
          </w:rPr>
          <w:id w:val="32932717"/>
          <w:lock w:val="sdtContentLocked"/>
          <w:placeholder>
            <w:docPart w:val="D84DA0FE0AB7429A81677EBDAB24256B"/>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24CFEE3367414D9E9CDA0682FA401DA6"/>
          </w:placeholder>
          <w:showingPlcHdr/>
        </w:sdtPr>
        <w:sdtEndPr/>
        <w:sdtContent>
          <w:r w:rsidR="00301089">
            <w:rPr>
              <w:rFonts w:cs="Times New Roman"/>
              <w:szCs w:val="24"/>
            </w:rPr>
            <w:t>saskaņā ar</w:t>
          </w:r>
        </w:sdtContent>
      </w:sdt>
    </w:p>
    <w:sdt>
      <w:sdtPr>
        <w:rPr>
          <w:rFonts w:cs="Times New Roman"/>
          <w:szCs w:val="24"/>
        </w:rPr>
        <w:id w:val="25447800"/>
        <w:placeholder>
          <w:docPart w:val="9D49FD78C13B40BCA7503032F2BABEF2"/>
        </w:placeholder>
      </w:sdtPr>
      <w:sdtEndPr/>
      <w:sdtContent>
        <w:p w14:paraId="00F75B41" w14:textId="165C41E2" w:rsidR="00301089" w:rsidRDefault="007317B8" w:rsidP="00DB385B">
          <w:pPr>
            <w:jc w:val="right"/>
            <w:rPr>
              <w:rFonts w:cs="Times New Roman"/>
              <w:szCs w:val="24"/>
            </w:rPr>
          </w:pPr>
          <w:r w:rsidRPr="007317B8">
            <w:rPr>
              <w:rFonts w:cs="Times New Roman"/>
              <w:szCs w:val="24"/>
            </w:rPr>
            <w:t>Privāto pensiju fondu likuma</w:t>
          </w:r>
        </w:p>
      </w:sdtContent>
    </w:sdt>
    <w:p w14:paraId="0B73057D" w14:textId="77777777" w:rsidR="00830C02" w:rsidRDefault="00773394" w:rsidP="00DB385B">
      <w:pPr>
        <w:jc w:val="right"/>
        <w:rPr>
          <w:ins w:id="2" w:author="Sandra Sedleniece" w:date="2026-02-02T12:22:00Z" w16du:dateUtc="2026-02-02T10:22:00Z"/>
          <w:rFonts w:cs="Times New Roman"/>
          <w:szCs w:val="24"/>
        </w:rPr>
      </w:pPr>
      <w:sdt>
        <w:sdtPr>
          <w:rPr>
            <w:rFonts w:cs="Times New Roman"/>
            <w:color w:val="000000" w:themeColor="text1"/>
            <w:szCs w:val="24"/>
          </w:rPr>
          <w:id w:val="25447827"/>
          <w:placeholder>
            <w:docPart w:val="15D71E3810F94FADA4CC0BA350D188AF"/>
          </w:placeholder>
        </w:sdtPr>
        <w:sdtEndPr/>
        <w:sdtContent>
          <w:r w:rsidR="007317B8">
            <w:rPr>
              <w:rFonts w:cs="Times New Roman"/>
              <w:color w:val="000000" w:themeColor="text1"/>
              <w:szCs w:val="24"/>
            </w:rPr>
            <w:t>26</w:t>
          </w:r>
        </w:sdtContent>
      </w:sdt>
      <w:sdt>
        <w:sdtPr>
          <w:rPr>
            <w:rFonts w:cs="Times New Roman"/>
            <w:color w:val="808080"/>
            <w:szCs w:val="24"/>
          </w:rPr>
          <w:id w:val="25447854"/>
          <w:placeholder>
            <w:docPart w:val="EDF2A3A8FAD54ED09BAF0FCF73B73345"/>
          </w:placeholder>
          <w:showingPlcHdr/>
        </w:sdtPr>
        <w:sdtEndPr/>
        <w:sdtContent>
          <w:r w:rsidR="00DB385B">
            <w:rPr>
              <w:rFonts w:cs="Times New Roman"/>
              <w:szCs w:val="24"/>
            </w:rPr>
            <w:t>. panta</w:t>
          </w:r>
        </w:sdtContent>
      </w:sdt>
      <w:r w:rsidR="00DB385B">
        <w:rPr>
          <w:rFonts w:cs="Times New Roman"/>
          <w:szCs w:val="24"/>
        </w:rPr>
        <w:t xml:space="preserve"> </w:t>
      </w:r>
      <w:sdt>
        <w:sdtPr>
          <w:rPr>
            <w:rFonts w:cs="Times New Roman"/>
            <w:szCs w:val="24"/>
          </w:rPr>
          <w:id w:val="25447881"/>
          <w:placeholder>
            <w:docPart w:val="198B412779E54915B5B4716692D4BBA7"/>
          </w:placeholder>
        </w:sdtPr>
        <w:sdtEndPr/>
        <w:sdtContent>
          <w:r w:rsidR="007317B8">
            <w:rPr>
              <w:rFonts w:cs="Times New Roman"/>
              <w:szCs w:val="24"/>
            </w:rPr>
            <w:t>vienpadsmito</w:t>
          </w:r>
        </w:sdtContent>
      </w:sdt>
      <w:r w:rsidR="00DB385B">
        <w:rPr>
          <w:rFonts w:cs="Times New Roman"/>
          <w:szCs w:val="24"/>
        </w:rPr>
        <w:t xml:space="preserve"> daļ</w:t>
      </w:r>
      <w:r w:rsidR="007317B8">
        <w:rPr>
          <w:rFonts w:cs="Times New Roman"/>
          <w:szCs w:val="24"/>
        </w:rPr>
        <w:t>u,</w:t>
      </w:r>
    </w:p>
    <w:p w14:paraId="21349F38" w14:textId="498B78A3" w:rsidR="007317B8" w:rsidRDefault="00830C02" w:rsidP="00DB385B">
      <w:pPr>
        <w:jc w:val="right"/>
        <w:rPr>
          <w:rFonts w:cs="Times New Roman"/>
          <w:szCs w:val="24"/>
        </w:rPr>
      </w:pPr>
      <w:ins w:id="3" w:author="Sandra Sedleniece" w:date="2026-02-02T12:22:00Z" w16du:dateUtc="2026-02-02T10:22:00Z">
        <w:r w:rsidRPr="00830C02">
          <w:rPr>
            <w:rFonts w:cs="Times New Roman"/>
            <w:color w:val="000000" w:themeColor="text1"/>
            <w:szCs w:val="24"/>
          </w:rPr>
          <w:t xml:space="preserve"> </w:t>
        </w:r>
      </w:ins>
      <w:customXmlInsRangeStart w:id="4" w:author="Sandra Sedleniece" w:date="2026-02-02T12:22:00Z"/>
      <w:sdt>
        <w:sdtPr>
          <w:rPr>
            <w:rFonts w:cs="Times New Roman"/>
            <w:szCs w:val="24"/>
          </w:rPr>
          <w:id w:val="-1174488163"/>
          <w:placeholder>
            <w:docPart w:val="28DE845C26A84853A54E09CFA62F58A5"/>
          </w:placeholder>
        </w:sdtPr>
        <w:sdtEndPr/>
        <w:sdtContent>
          <w:customXmlInsRangeEnd w:id="4"/>
          <w:ins w:id="5" w:author="Sandra Sedleniece" w:date="2026-02-02T12:22:00Z">
            <w:r w:rsidRPr="00830C02">
              <w:rPr>
                <w:rFonts w:cs="Times New Roman"/>
                <w:szCs w:val="24"/>
              </w:rPr>
              <w:t>31</w:t>
            </w:r>
          </w:ins>
          <w:customXmlInsRangeStart w:id="6" w:author="Sandra Sedleniece" w:date="2026-02-02T12:22:00Z"/>
        </w:sdtContent>
      </w:sdt>
      <w:customXmlInsRangeEnd w:id="6"/>
      <w:customXmlInsRangeStart w:id="7" w:author="Sandra Sedleniece" w:date="2026-02-02T12:22:00Z"/>
      <w:sdt>
        <w:sdtPr>
          <w:rPr>
            <w:rFonts w:cs="Times New Roman"/>
            <w:szCs w:val="24"/>
          </w:rPr>
          <w:id w:val="-383257110"/>
          <w:placeholder>
            <w:docPart w:val="EF64A4827EA7405892D59F93CC6FF143"/>
          </w:placeholder>
          <w:showingPlcHdr/>
        </w:sdtPr>
        <w:sdtEndPr/>
        <w:sdtContent>
          <w:customXmlInsRangeEnd w:id="7"/>
          <w:ins w:id="8" w:author="Sandra Sedleniece" w:date="2026-02-02T12:22:00Z">
            <w:r w:rsidRPr="00830C02">
              <w:rPr>
                <w:rFonts w:cs="Times New Roman"/>
                <w:szCs w:val="24"/>
              </w:rPr>
              <w:t>. panta</w:t>
            </w:r>
          </w:ins>
          <w:customXmlInsRangeStart w:id="9" w:author="Sandra Sedleniece" w:date="2026-02-02T12:22:00Z"/>
        </w:sdtContent>
      </w:sdt>
      <w:customXmlInsRangeEnd w:id="9"/>
      <w:ins w:id="10" w:author="Sandra Sedleniece" w:date="2026-02-02T12:22:00Z">
        <w:r w:rsidRPr="00830C02">
          <w:rPr>
            <w:rFonts w:cs="Times New Roman"/>
            <w:szCs w:val="24"/>
          </w:rPr>
          <w:t xml:space="preserve"> </w:t>
        </w:r>
      </w:ins>
      <w:customXmlInsRangeStart w:id="11" w:author="Sandra Sedleniece" w:date="2026-02-02T12:22:00Z"/>
      <w:sdt>
        <w:sdtPr>
          <w:rPr>
            <w:rFonts w:cs="Times New Roman"/>
            <w:szCs w:val="24"/>
          </w:rPr>
          <w:id w:val="-2003731934"/>
          <w:placeholder>
            <w:docPart w:val="6F29CBC1267C4CC5A8960D0F97CC9572"/>
          </w:placeholder>
        </w:sdtPr>
        <w:sdtEndPr/>
        <w:sdtContent>
          <w:customXmlInsRangeEnd w:id="11"/>
          <w:ins w:id="12" w:author="Sandra Sedleniece" w:date="2026-02-02T12:22:00Z">
            <w:r w:rsidRPr="00830C02">
              <w:rPr>
                <w:rFonts w:cs="Times New Roman"/>
                <w:szCs w:val="24"/>
              </w:rPr>
              <w:t>trešo</w:t>
            </w:r>
          </w:ins>
          <w:customXmlInsRangeStart w:id="13" w:author="Sandra Sedleniece" w:date="2026-02-02T12:22:00Z"/>
        </w:sdtContent>
      </w:sdt>
      <w:customXmlInsRangeEnd w:id="13"/>
      <w:ins w:id="14" w:author="Sandra Sedleniece" w:date="2026-02-02T12:22:00Z">
        <w:r w:rsidRPr="00830C02">
          <w:rPr>
            <w:rFonts w:cs="Times New Roman"/>
            <w:szCs w:val="24"/>
          </w:rPr>
          <w:t xml:space="preserve"> daļu</w:t>
        </w:r>
      </w:ins>
      <w:ins w:id="15" w:author="Sandra Sedleniece" w:date="2026-02-02T12:22:00Z" w16du:dateUtc="2026-02-02T10:22:00Z">
        <w:r>
          <w:rPr>
            <w:rFonts w:cs="Times New Roman"/>
            <w:szCs w:val="24"/>
          </w:rPr>
          <w:t>,</w:t>
        </w:r>
      </w:ins>
    </w:p>
    <w:p w14:paraId="6685FB4F" w14:textId="02F14026" w:rsidR="007317B8" w:rsidRDefault="007317B8" w:rsidP="00DB385B">
      <w:pPr>
        <w:jc w:val="right"/>
        <w:rPr>
          <w:rFonts w:cs="Times New Roman"/>
          <w:szCs w:val="24"/>
        </w:rPr>
      </w:pPr>
      <w:r>
        <w:rPr>
          <w:rFonts w:cs="Times New Roman"/>
          <w:szCs w:val="24"/>
        </w:rPr>
        <w:t xml:space="preserve"> 36. panta devīto daļu un</w:t>
      </w:r>
    </w:p>
    <w:p w14:paraId="2C746C3C" w14:textId="422DFFB2" w:rsidR="00301089" w:rsidRDefault="007317B8" w:rsidP="00DB385B">
      <w:pPr>
        <w:jc w:val="right"/>
        <w:rPr>
          <w:rFonts w:cs="Times New Roman"/>
          <w:szCs w:val="24"/>
        </w:rPr>
      </w:pPr>
      <w:r>
        <w:rPr>
          <w:rFonts w:cs="Times New Roman"/>
          <w:szCs w:val="24"/>
        </w:rPr>
        <w:t>40. panta vienpadsmito daļu</w:t>
      </w:r>
      <w:r w:rsidR="00CD168B">
        <w:rPr>
          <w:rFonts w:cs="Times New Roman"/>
          <w:szCs w:val="24"/>
        </w:rPr>
        <w:t xml:space="preserve"> un</w:t>
      </w:r>
    </w:p>
    <w:p w14:paraId="4388087F" w14:textId="4BB3F92C" w:rsidR="00EA7E3C" w:rsidRDefault="00EA7E3C" w:rsidP="00DB385B">
      <w:pPr>
        <w:jc w:val="right"/>
        <w:rPr>
          <w:rFonts w:cs="Times New Roman"/>
          <w:szCs w:val="24"/>
        </w:rPr>
      </w:pPr>
      <w:r>
        <w:rPr>
          <w:rFonts w:cs="Times New Roman"/>
          <w:szCs w:val="24"/>
        </w:rPr>
        <w:t>Latvijas Bankas likuma</w:t>
      </w:r>
    </w:p>
    <w:p w14:paraId="15BEE222" w14:textId="405CCF43" w:rsidR="00EA7E3C" w:rsidRDefault="00EA7E3C" w:rsidP="00DB385B">
      <w:pPr>
        <w:jc w:val="right"/>
        <w:rPr>
          <w:rFonts w:cs="Times New Roman"/>
          <w:szCs w:val="24"/>
        </w:rPr>
      </w:pPr>
      <w:r>
        <w:rPr>
          <w:rFonts w:cs="Times New Roman"/>
          <w:szCs w:val="24"/>
        </w:rPr>
        <w:t>63. panta otro daļu</w:t>
      </w:r>
    </w:p>
    <w:p w14:paraId="4278AACD" w14:textId="39D9C93E" w:rsidR="00EA7E3C" w:rsidRDefault="00EA7E3C" w:rsidP="00DB385B">
      <w:pPr>
        <w:jc w:val="right"/>
        <w:rPr>
          <w:rFonts w:cs="Times New Roman"/>
          <w:color w:val="808080"/>
          <w:szCs w:val="24"/>
        </w:rPr>
      </w:pPr>
      <w:r>
        <w:rPr>
          <w:rFonts w:cs="Times New Roman"/>
          <w:szCs w:val="24"/>
        </w:rPr>
        <w:t>un 68. panta trešo daļu</w:t>
      </w:r>
    </w:p>
    <w:p w14:paraId="0969064E" w14:textId="3FE530F8" w:rsidR="00840034" w:rsidRDefault="00840034" w:rsidP="00DB32BD">
      <w:pPr>
        <w:pStyle w:val="NAnodala"/>
      </w:pPr>
      <w:r w:rsidRPr="00796018">
        <w:t>Vispārīgie jautājumi</w:t>
      </w:r>
    </w:p>
    <w:p w14:paraId="2CB31878" w14:textId="66AD9238" w:rsidR="003C6DCB" w:rsidRDefault="007317B8" w:rsidP="00F22EA3">
      <w:pPr>
        <w:pStyle w:val="NApunkts1"/>
        <w:ind w:left="0" w:firstLine="0"/>
      </w:pPr>
      <w:r>
        <w:t>Noteikumi no</w:t>
      </w:r>
      <w:r w:rsidR="003C6DCB">
        <w:t>saka:</w:t>
      </w:r>
    </w:p>
    <w:p w14:paraId="12320666" w14:textId="43E0FD8A" w:rsidR="004359D5" w:rsidRDefault="003C6DCB" w:rsidP="00F22EA3">
      <w:pPr>
        <w:pStyle w:val="NApunkts2"/>
        <w:ind w:left="0"/>
      </w:pPr>
      <w:r w:rsidRPr="003C6DCB">
        <w:t xml:space="preserve">prasības un kārtību, saskaņā ar kuru </w:t>
      </w:r>
      <w:r>
        <w:t>privātie pensiju fondi</w:t>
      </w:r>
      <w:r w:rsidRPr="003C6DCB">
        <w:t xml:space="preserve"> </w:t>
      </w:r>
      <w:r w:rsidR="00E822E9">
        <w:t>(turpmāk arī</w:t>
      </w:r>
      <w:r w:rsidR="00F22EA3">
        <w:t> </w:t>
      </w:r>
      <w:r w:rsidR="00E822E9">
        <w:t xml:space="preserve">– pensiju fonds) </w:t>
      </w:r>
      <w:r w:rsidRPr="003C6DCB">
        <w:t>sagatavo un iesniedz Latvijas Bankai</w:t>
      </w:r>
      <w:r w:rsidR="004359D5">
        <w:t>:</w:t>
      </w:r>
    </w:p>
    <w:p w14:paraId="72640638" w14:textId="27F0D016" w:rsidR="00650C03" w:rsidDel="009774E1" w:rsidRDefault="00650C03" w:rsidP="00650C03">
      <w:pPr>
        <w:pStyle w:val="NApunkts2"/>
        <w:numPr>
          <w:ilvl w:val="0"/>
          <w:numId w:val="0"/>
        </w:numPr>
        <w:rPr>
          <w:del w:id="16" w:author="Laura Birziņa" w:date="2026-02-04T13:33:00Z" w16du:dateUtc="2026-02-04T11:33:00Z"/>
        </w:rPr>
      </w:pPr>
      <w:ins w:id="17" w:author="Sandra Sedleniece" w:date="2026-02-03T10:26:00Z" w16du:dateUtc="2026-02-03T08:26:00Z">
        <w:del w:id="18" w:author="Laura Birziņa" w:date="2026-02-04T13:33:00Z" w16du:dateUtc="2026-02-04T11:33:00Z">
          <w:r w:rsidDel="009774E1">
            <w:delText>1.</w:delText>
          </w:r>
        </w:del>
      </w:ins>
      <w:ins w:id="19" w:author="Sandra Sedleniece" w:date="2026-02-02T12:24:00Z">
        <w:del w:id="20" w:author="Laura Birziņa" w:date="2026-02-04T13:33:00Z" w16du:dateUtc="2026-02-04T11:33:00Z">
          <w:r w:rsidRPr="00830C02" w:rsidDel="009774E1">
            <w:delText>1.</w:delText>
          </w:r>
          <w:r w:rsidRPr="00830C02" w:rsidDel="009774E1">
            <w:rPr>
              <w:vertAlign w:val="superscript"/>
            </w:rPr>
            <w:delText>1</w:delText>
          </w:r>
          <w:r w:rsidRPr="00830C02" w:rsidDel="009774E1">
            <w:delText xml:space="preserve"> kārtību, kādā PEPP sniedzējs vai atklātais pensiju fonds sniedz Latvijas Bankai</w:delText>
          </w:r>
        </w:del>
      </w:ins>
      <w:del w:id="21" w:author="Laura Birziņa" w:date="2026-02-04T13:33:00Z" w16du:dateUtc="2026-02-04T11:33:00Z">
        <w:r w:rsidDel="009774E1">
          <w:delText xml:space="preserve"> </w:delText>
        </w:r>
      </w:del>
      <w:ins w:id="22" w:author="Sandra Sedleniece" w:date="2026-02-02T12:24:00Z">
        <w:del w:id="23" w:author="Laura Birziņa" w:date="2026-02-04T13:33:00Z" w16du:dateUtc="2026-02-04T11:33:00Z">
          <w:r w:rsidRPr="00830C02" w:rsidDel="009774E1">
            <w:delText xml:space="preserve">informāciju par tā reģistrēto pensiju plānu </w:delText>
          </w:r>
        </w:del>
      </w:ins>
      <w:ins w:id="24" w:author="Sandra Sedleniece" w:date="2026-02-02T18:05:00Z" w16du:dateUtc="2026-02-02T16:05:00Z">
        <w:del w:id="25" w:author="Laura Birziņa" w:date="2026-02-04T13:33:00Z" w16du:dateUtc="2026-02-04T11:33:00Z">
          <w:r w:rsidRPr="00830C02" w:rsidDel="009774E1">
            <w:delText xml:space="preserve">vai PEPP plānu </w:delText>
          </w:r>
        </w:del>
      </w:ins>
      <w:ins w:id="26" w:author="Sandra Sedleniece" w:date="2026-02-02T12:24:00Z">
        <w:del w:id="27" w:author="Laura Birziņa" w:date="2026-02-04T13:33:00Z" w16du:dateUtc="2026-02-04T11:33:00Z">
          <w:r w:rsidRPr="00830C02" w:rsidDel="009774E1">
            <w:delText>darbības rezultātiem, kā arī sniedzamās informācijas saturu;</w:delText>
          </w:r>
        </w:del>
      </w:ins>
    </w:p>
    <w:p w14:paraId="5B4CB8FE" w14:textId="35693764" w:rsidR="004359D5" w:rsidRDefault="003C6DCB" w:rsidP="009B185F">
      <w:pPr>
        <w:pStyle w:val="NApunkts3"/>
      </w:pPr>
      <w:r w:rsidRPr="003C6DCB">
        <w:t>pārskatus, kuri satur statistiskos datus un uzraudzības funkciju veikšanai nepieciešamo informāciju, kura nav statistiskie dati (turpmāk kopā</w:t>
      </w:r>
      <w:r w:rsidR="00F22EA3">
        <w:t> </w:t>
      </w:r>
      <w:r w:rsidRPr="003C6DCB">
        <w:t>– dati)</w:t>
      </w:r>
      <w:r w:rsidR="000F10FE">
        <w:t>,</w:t>
      </w:r>
      <w:r w:rsidR="00262B8D" w:rsidRPr="00262B8D">
        <w:t xml:space="preserve"> par </w:t>
      </w:r>
      <w:r w:rsidR="009E5658">
        <w:t>privāt</w:t>
      </w:r>
      <w:r w:rsidR="009209A6">
        <w:t>ā</w:t>
      </w:r>
      <w:r w:rsidR="009E5658">
        <w:t xml:space="preserve"> </w:t>
      </w:r>
      <w:r w:rsidR="00262B8D" w:rsidRPr="00CE1554">
        <w:t>pensiju fonda</w:t>
      </w:r>
      <w:r w:rsidR="00262B8D" w:rsidRPr="00262B8D">
        <w:t xml:space="preserve"> un tā reģistrēto pensiju plānu darbību</w:t>
      </w:r>
      <w:r w:rsidR="004359D5">
        <w:t>;</w:t>
      </w:r>
    </w:p>
    <w:p w14:paraId="220D0AC5" w14:textId="3E22B958" w:rsidR="003C6DCB" w:rsidRDefault="00ED62A5" w:rsidP="009B185F">
      <w:pPr>
        <w:pStyle w:val="NApunkts3"/>
      </w:pPr>
      <w:bookmarkStart w:id="28" w:name="_Hlk159843020"/>
      <w:r>
        <w:t xml:space="preserve">datus informācijas apmaiņai ar </w:t>
      </w:r>
      <w:r w:rsidRPr="00ED62A5">
        <w:t>Eiropas Apdrošināšanas un aroda pensiju iestād</w:t>
      </w:r>
      <w:r w:rsidR="00380BB3">
        <w:t>i</w:t>
      </w:r>
      <w:r w:rsidRPr="00ED62A5">
        <w:t xml:space="preserve"> (</w:t>
      </w:r>
      <w:r>
        <w:t>turpmāk</w:t>
      </w:r>
      <w:r w:rsidR="00F22EA3">
        <w:t> </w:t>
      </w:r>
      <w:r w:rsidRPr="00ED62A5">
        <w:t>– EAAPI</w:t>
      </w:r>
      <w:bookmarkEnd w:id="28"/>
      <w:r w:rsidRPr="00ED62A5">
        <w:t>)</w:t>
      </w:r>
      <w:r w:rsidR="003C6DCB" w:rsidRPr="003C6DCB">
        <w:t>;</w:t>
      </w:r>
    </w:p>
    <w:p w14:paraId="2614FDA9" w14:textId="77777777" w:rsidR="009774E1" w:rsidRDefault="009774E1" w:rsidP="00731396">
      <w:pPr>
        <w:pStyle w:val="NApunkts1"/>
        <w:numPr>
          <w:ilvl w:val="0"/>
          <w:numId w:val="0"/>
        </w:numPr>
        <w:spacing w:before="0"/>
        <w:rPr>
          <w:ins w:id="29" w:author="Laura Birziņa" w:date="2026-02-04T13:32:00Z" w16du:dateUtc="2026-02-04T11:32:00Z"/>
        </w:rPr>
      </w:pPr>
      <w:ins w:id="30" w:author="Laura Birziņa" w:date="2026-02-04T13:32:00Z" w16du:dateUtc="2026-02-04T11:32:00Z">
        <w:r>
          <w:t>1.</w:t>
        </w:r>
        <w:r w:rsidRPr="00830C02">
          <w:t>1.</w:t>
        </w:r>
        <w:r w:rsidRPr="00830C02">
          <w:rPr>
            <w:vertAlign w:val="superscript"/>
          </w:rPr>
          <w:t>1</w:t>
        </w:r>
        <w:r w:rsidRPr="00830C02">
          <w:t xml:space="preserve"> kārtību, kādā PEPP sniedzējs vai atklātais pensiju fonds sniedz Latvijas Bankai</w:t>
        </w:r>
        <w:r>
          <w:t xml:space="preserve"> </w:t>
        </w:r>
        <w:r w:rsidRPr="00830C02">
          <w:t>informāciju par tā reģistrēto pensiju plānu vai PEPP plānu darbības rezultātiem, kā arī sniedzamās informācijas saturu;</w:t>
        </w:r>
      </w:ins>
    </w:p>
    <w:p w14:paraId="36AB0AA3" w14:textId="23AC10CE" w:rsidR="009774E1" w:rsidDel="00731396" w:rsidRDefault="009774E1" w:rsidP="009774E1">
      <w:pPr>
        <w:pStyle w:val="NApunkts3"/>
        <w:numPr>
          <w:ilvl w:val="0"/>
          <w:numId w:val="0"/>
        </w:numPr>
        <w:rPr>
          <w:del w:id="31" w:author="Laura Birziņa" w:date="2026-02-04T13:44:00Z" w16du:dateUtc="2026-02-04T11:44:00Z"/>
        </w:rPr>
      </w:pPr>
    </w:p>
    <w:p w14:paraId="0C930DE8" w14:textId="4B473A04" w:rsidR="00ED62A5" w:rsidRDefault="007317B8" w:rsidP="00F22EA3">
      <w:pPr>
        <w:pStyle w:val="NApunkts2"/>
        <w:ind w:left="0"/>
      </w:pPr>
      <w:r>
        <w:t>ārvalstu valūtas atklātās pozīcijas aprēķināšanas kārtību</w:t>
      </w:r>
      <w:r w:rsidR="003C6DCB">
        <w:t>;</w:t>
      </w:r>
    </w:p>
    <w:p w14:paraId="411DB2BC" w14:textId="77777777" w:rsidR="003C6DCB" w:rsidRDefault="003C6DCB" w:rsidP="00F22EA3">
      <w:pPr>
        <w:pStyle w:val="NApunkts2"/>
        <w:ind w:left="0"/>
      </w:pPr>
      <w:r w:rsidRPr="003C6DCB">
        <w:t>pārskatu iesniegšanas termiņus</w:t>
      </w:r>
      <w:r>
        <w:t>;</w:t>
      </w:r>
    </w:p>
    <w:p w14:paraId="3D69B616" w14:textId="41946F62" w:rsidR="00830C02" w:rsidRDefault="003C6DCB" w:rsidP="00650C03">
      <w:pPr>
        <w:pStyle w:val="NApunkts2"/>
        <w:ind w:left="0"/>
      </w:pPr>
      <w:r w:rsidRPr="003C6DCB">
        <w:t>pārskatos iekļauto datu glabāšanas ilgumu</w:t>
      </w:r>
      <w:r w:rsidR="007317B8">
        <w:t>.</w:t>
      </w:r>
    </w:p>
    <w:p w14:paraId="01CA58A2" w14:textId="79B72D19" w:rsidR="003C6DCB" w:rsidRDefault="003C6DCB" w:rsidP="00F22EA3">
      <w:pPr>
        <w:pStyle w:val="NApunkts1"/>
        <w:ind w:left="0" w:firstLine="0"/>
      </w:pPr>
      <w:r w:rsidRPr="003C6DCB">
        <w:t>Terminu "nerezidenti"</w:t>
      </w:r>
      <w:r w:rsidR="00B857D1">
        <w:t xml:space="preserve"> un</w:t>
      </w:r>
      <w:r w:rsidRPr="003C6DCB">
        <w:t xml:space="preserve"> "rezidenti" lietojums atbilst Latvijas Bankas noteikumiem, k</w:t>
      </w:r>
      <w:r w:rsidR="00DC79E0">
        <w:t>uri</w:t>
      </w:r>
      <w:r w:rsidRPr="003C6DCB">
        <w:t xml:space="preserve"> nosaka statistisko datu par kredītiestāžu un citu monetāro finanšu iestāžu finansiālo stāvokli (MBP) sagatavošanu un iesniegšanu.</w:t>
      </w:r>
    </w:p>
    <w:p w14:paraId="06441247" w14:textId="4B36B459" w:rsidR="003C6DCB" w:rsidRDefault="003C6DCB" w:rsidP="00F22EA3">
      <w:pPr>
        <w:pStyle w:val="NApunkts1"/>
        <w:ind w:left="0" w:firstLine="0"/>
      </w:pPr>
      <w:r w:rsidRPr="003C6DCB">
        <w:t xml:space="preserve">Pārskatos iekļautie dati nepieciešami Latvijas Bankas uzdevumu veikšanai, </w:t>
      </w:r>
      <w:r w:rsidR="006F3734">
        <w:t>tai skaitā</w:t>
      </w:r>
      <w:r w:rsidR="00B857D1">
        <w:t xml:space="preserve"> tam</w:t>
      </w:r>
      <w:r w:rsidRPr="003C6DCB">
        <w:t xml:space="preserve">, lai veiktu finanšu tirgus un tā dalībnieku </w:t>
      </w:r>
      <w:r w:rsidR="00B857D1">
        <w:t xml:space="preserve">darbības </w:t>
      </w:r>
      <w:r w:rsidRPr="003C6DCB">
        <w:t xml:space="preserve">uzraudzību un sagatavotu uzraudzības statistiku, </w:t>
      </w:r>
      <w:r w:rsidR="002E47BB">
        <w:t xml:space="preserve">monetāro un finanšu statistiku, </w:t>
      </w:r>
      <w:r w:rsidR="00EB64E5" w:rsidRPr="00EB64E5">
        <w:t>ārējo statistiku</w:t>
      </w:r>
      <w:r w:rsidR="002E47BB">
        <w:t xml:space="preserve"> un</w:t>
      </w:r>
      <w:r w:rsidR="00EB64E5" w:rsidRPr="00EB64E5">
        <w:t xml:space="preserve"> finanšu kontu statistiku</w:t>
      </w:r>
      <w:r w:rsidR="00EB64E5">
        <w:t xml:space="preserve">, </w:t>
      </w:r>
      <w:r w:rsidRPr="003C6DCB">
        <w:t xml:space="preserve">kā arī lai informētu citas institūcijas un sabiedrību par </w:t>
      </w:r>
      <w:r>
        <w:t>privāto pensiju fondu</w:t>
      </w:r>
      <w:r w:rsidRPr="003C6DCB">
        <w:t xml:space="preserve"> darbību Latvijā.</w:t>
      </w:r>
    </w:p>
    <w:p w14:paraId="4E49CD37" w14:textId="77777777" w:rsidR="003C6DCB" w:rsidRDefault="003C6DCB" w:rsidP="00F22EA3">
      <w:pPr>
        <w:pStyle w:val="NApunkts1"/>
        <w:ind w:left="0" w:firstLine="0"/>
      </w:pPr>
      <w:r w:rsidRPr="003C6DCB">
        <w:lastRenderedPageBreak/>
        <w:t>Pārskatos iekļautos datus Latvijas Banka glabā pastāvīgi.</w:t>
      </w:r>
    </w:p>
    <w:p w14:paraId="5560C783" w14:textId="118654F7" w:rsidR="007E7D95" w:rsidRDefault="007E7D95" w:rsidP="00DB32BD">
      <w:pPr>
        <w:pStyle w:val="NAnodala"/>
        <w:numPr>
          <w:ilvl w:val="0"/>
          <w:numId w:val="19"/>
        </w:numPr>
        <w:ind w:hanging="1080"/>
      </w:pPr>
      <w:r w:rsidRPr="001907F2">
        <w:t>Pārskatu sagatavošanas vispārējās prasības un iesniegšanas termiņi</w:t>
      </w:r>
    </w:p>
    <w:p w14:paraId="33FBF2B3" w14:textId="453C3302" w:rsidR="007E7D95" w:rsidRDefault="007E7D95" w:rsidP="00F22EA3">
      <w:pPr>
        <w:pStyle w:val="NApunkts1"/>
        <w:ind w:left="0" w:firstLine="0"/>
      </w:pPr>
      <w:r>
        <w:t>Privātais pensiju fonds sagatavo:</w:t>
      </w:r>
    </w:p>
    <w:p w14:paraId="3D9D48AE" w14:textId="7D7BED09" w:rsidR="007E7D95" w:rsidRPr="00C17098" w:rsidRDefault="007E7D95" w:rsidP="00F22EA3">
      <w:pPr>
        <w:pStyle w:val="NApunkts2"/>
        <w:ind w:left="0"/>
      </w:pPr>
      <w:r w:rsidRPr="00C17098">
        <w:t>"</w:t>
      </w:r>
      <w:r w:rsidRPr="00CE1554">
        <w:t>Pensiju fonda</w:t>
      </w:r>
      <w:r w:rsidRPr="00C17098">
        <w:t xml:space="preserve"> bilances pārskatu" (1.</w:t>
      </w:r>
      <w:r w:rsidR="00B857D1">
        <w:t> </w:t>
      </w:r>
      <w:r w:rsidRPr="00C17098">
        <w:t>pielikums);</w:t>
      </w:r>
    </w:p>
    <w:p w14:paraId="19451517" w14:textId="7B44C80F" w:rsidR="007B0367" w:rsidRPr="00C17098" w:rsidRDefault="007E7D95" w:rsidP="00F22EA3">
      <w:pPr>
        <w:pStyle w:val="NApunkts2"/>
        <w:ind w:left="0"/>
      </w:pPr>
      <w:r w:rsidRPr="00C17098">
        <w:t>"</w:t>
      </w:r>
      <w:r w:rsidRPr="00CE1554">
        <w:t>Pensiju fonda</w:t>
      </w:r>
      <w:r w:rsidRPr="00C17098">
        <w:t xml:space="preserve"> peļņas vai zaudējumu aprēķinu" (2.</w:t>
      </w:r>
      <w:r w:rsidR="00B857D1">
        <w:t> </w:t>
      </w:r>
      <w:r w:rsidRPr="00C17098">
        <w:t>pielikums);</w:t>
      </w:r>
    </w:p>
    <w:p w14:paraId="631677CA" w14:textId="18BBE435" w:rsidR="00575E84" w:rsidRDefault="00410F17" w:rsidP="00F22EA3">
      <w:pPr>
        <w:pStyle w:val="NApunkts2"/>
        <w:ind w:left="0"/>
      </w:pPr>
      <w:r w:rsidRPr="00C17098">
        <w:t>"Pārskatu par pensiju plāna atklātajām ārvalstu valūtu pozīcijām" (</w:t>
      </w:r>
      <w:r w:rsidR="0040301A">
        <w:t>3</w:t>
      </w:r>
      <w:r w:rsidRPr="00C17098">
        <w:t>.</w:t>
      </w:r>
      <w:r w:rsidR="00B857D1">
        <w:t> </w:t>
      </w:r>
      <w:r w:rsidRPr="00C17098">
        <w:t>pielikums);</w:t>
      </w:r>
    </w:p>
    <w:p w14:paraId="43D2C905" w14:textId="7B2E895C" w:rsidR="00196141" w:rsidRPr="00C17098" w:rsidRDefault="00196141" w:rsidP="00F22EA3">
      <w:pPr>
        <w:pStyle w:val="NApunkts2"/>
        <w:ind w:left="0"/>
      </w:pPr>
      <w:r w:rsidRPr="00C17098">
        <w:t>"Pārskatu par pensiju plāna aktīvu un saistību termiņstruktūru" (</w:t>
      </w:r>
      <w:r>
        <w:t>4</w:t>
      </w:r>
      <w:r w:rsidRPr="00C17098">
        <w:t>.</w:t>
      </w:r>
      <w:r w:rsidR="00B857D1">
        <w:t> </w:t>
      </w:r>
      <w:r w:rsidRPr="00C17098">
        <w:t>pielikums);</w:t>
      </w:r>
    </w:p>
    <w:p w14:paraId="13888327" w14:textId="2B926796" w:rsidR="007E7D95" w:rsidRPr="00C17098" w:rsidRDefault="007E7D95" w:rsidP="00F22EA3">
      <w:pPr>
        <w:pStyle w:val="NApunkts2"/>
        <w:ind w:left="0"/>
      </w:pPr>
      <w:r w:rsidRPr="00C17098">
        <w:t xml:space="preserve">"Pensiju plāna aktīvu </w:t>
      </w:r>
      <w:r w:rsidR="00ED4215" w:rsidRPr="00C17098">
        <w:t xml:space="preserve">un saistību </w:t>
      </w:r>
      <w:r w:rsidRPr="00C17098">
        <w:t>pārskatu" (5.</w:t>
      </w:r>
      <w:r w:rsidR="00B857D1">
        <w:t> </w:t>
      </w:r>
      <w:r w:rsidRPr="00C17098">
        <w:t>pielikums);</w:t>
      </w:r>
    </w:p>
    <w:p w14:paraId="10C724A4" w14:textId="05BA0AF5" w:rsidR="00ED4215" w:rsidRPr="00C17098" w:rsidRDefault="007E7D95" w:rsidP="00F22EA3">
      <w:pPr>
        <w:pStyle w:val="NApunkts2"/>
        <w:ind w:left="0"/>
      </w:pPr>
      <w:r w:rsidRPr="00C17098">
        <w:t>"Pensiju plāna neto aktīvu kustības pārskatu" (6.</w:t>
      </w:r>
      <w:r w:rsidR="00B857D1">
        <w:t> </w:t>
      </w:r>
      <w:r w:rsidRPr="00C17098">
        <w:t>pielikums);</w:t>
      </w:r>
    </w:p>
    <w:p w14:paraId="771C2E2E" w14:textId="136705E4" w:rsidR="007E7D95" w:rsidRPr="001C4D02" w:rsidRDefault="00ED4215" w:rsidP="00F22EA3">
      <w:pPr>
        <w:pStyle w:val="NApunkts2"/>
        <w:ind w:left="0"/>
      </w:pPr>
      <w:r w:rsidRPr="00C17098">
        <w:t xml:space="preserve">"Pensiju plāna ieguldījumu </w:t>
      </w:r>
      <w:r w:rsidRPr="001C4D02">
        <w:t>portfeļa pārskatu" (7.</w:t>
      </w:r>
      <w:r w:rsidR="00B857D1" w:rsidRPr="001C4D02">
        <w:t> </w:t>
      </w:r>
      <w:r w:rsidRPr="001C4D02">
        <w:t>pielikums)</w:t>
      </w:r>
      <w:r w:rsidR="00F22EA3">
        <w:t>;</w:t>
      </w:r>
    </w:p>
    <w:p w14:paraId="5CE7C6D5" w14:textId="38083A6D" w:rsidR="00196141" w:rsidRPr="001C4D02" w:rsidRDefault="00196141" w:rsidP="00F22EA3">
      <w:pPr>
        <w:pStyle w:val="NApunkts2"/>
        <w:ind w:left="0"/>
      </w:pPr>
      <w:r w:rsidRPr="001C4D02">
        <w:t>"Pārskatu par pensiju plāna dalībniekiem" (8.</w:t>
      </w:r>
      <w:r w:rsidR="00B857D1" w:rsidRPr="001C4D02">
        <w:t> </w:t>
      </w:r>
      <w:r w:rsidRPr="001C4D02">
        <w:t>pielikums);</w:t>
      </w:r>
    </w:p>
    <w:p w14:paraId="01D2A937" w14:textId="2EB63C45" w:rsidR="00575E84" w:rsidRPr="001C4D02" w:rsidRDefault="007E7D95" w:rsidP="00F22EA3">
      <w:pPr>
        <w:pStyle w:val="NApunkts2"/>
        <w:ind w:left="0"/>
      </w:pPr>
      <w:r w:rsidRPr="001C4D02">
        <w:t>"Pārskatu par pensiju plāna dalībnieku vecuma struktūru un dalības stāžu" (</w:t>
      </w:r>
      <w:r w:rsidR="005F68FC" w:rsidRPr="001C4D02">
        <w:t>9</w:t>
      </w:r>
      <w:r w:rsidRPr="001C4D02">
        <w:t>.</w:t>
      </w:r>
      <w:r w:rsidR="00B857D1" w:rsidRPr="001C4D02">
        <w:t> </w:t>
      </w:r>
      <w:r w:rsidRPr="001C4D02">
        <w:t>pielikums);</w:t>
      </w:r>
    </w:p>
    <w:p w14:paraId="2FED1226" w14:textId="2DD87F95" w:rsidR="007E7D95" w:rsidRPr="001C4D02" w:rsidRDefault="00575E84" w:rsidP="00F22EA3">
      <w:pPr>
        <w:pStyle w:val="NApunkts2"/>
        <w:ind w:left="0"/>
      </w:pPr>
      <w:r w:rsidRPr="001C4D02">
        <w:t>"Pārskatu par</w:t>
      </w:r>
      <w:r w:rsidR="0036562B" w:rsidRPr="001C4D02">
        <w:t xml:space="preserve"> privātā</w:t>
      </w:r>
      <w:r w:rsidRPr="001C4D02">
        <w:t xml:space="preserve"> pensiju fonda unikālo dalībnieku struktūru" (</w:t>
      </w:r>
      <w:r w:rsidR="005F68FC" w:rsidRPr="001C4D02">
        <w:t>10</w:t>
      </w:r>
      <w:r w:rsidRPr="001C4D02">
        <w:t>. pielikums);</w:t>
      </w:r>
    </w:p>
    <w:p w14:paraId="51734078" w14:textId="301929E6" w:rsidR="00ED2B8C" w:rsidRDefault="00731788" w:rsidP="00ED2B8C">
      <w:pPr>
        <w:pStyle w:val="NApunkts2"/>
        <w:ind w:left="0"/>
      </w:pPr>
      <w:r>
        <w:t>"Pensiju plāna</w:t>
      </w:r>
      <w:r w:rsidRPr="00731788">
        <w:t xml:space="preserve"> </w:t>
      </w:r>
      <w:r>
        <w:t>alternatīvo ieguldījumu fondos iemaksājamā kapitāla vērtības pārskat</w:t>
      </w:r>
      <w:r w:rsidR="0009450B">
        <w:t>u</w:t>
      </w:r>
      <w:r>
        <w:t xml:space="preserve">" </w:t>
      </w:r>
      <w:r w:rsidRPr="00731788">
        <w:t>(1</w:t>
      </w:r>
      <w:r w:rsidR="00ED2B8C">
        <w:t>1</w:t>
      </w:r>
      <w:r w:rsidRPr="00731788">
        <w:t>. pielikums)</w:t>
      </w:r>
      <w:r w:rsidR="00ED2B8C">
        <w:t>;</w:t>
      </w:r>
    </w:p>
    <w:p w14:paraId="0FAB9649" w14:textId="0A8DC08E" w:rsidR="00C47AD8" w:rsidRDefault="00ED2B8C" w:rsidP="00B6014F">
      <w:pPr>
        <w:pStyle w:val="NApunkts2"/>
        <w:ind w:left="0"/>
      </w:pPr>
      <w:r w:rsidRPr="001C4D02">
        <w:t>atklātais pensiju fonds</w:t>
      </w:r>
      <w:r>
        <w:t> </w:t>
      </w:r>
      <w:r w:rsidRPr="001C4D02">
        <w:t>– "Kolektīvās dalības līgumu daļas neto aktīvu kustības un saistību pārskatu" (1</w:t>
      </w:r>
      <w:r>
        <w:t>2</w:t>
      </w:r>
      <w:r w:rsidRPr="001C4D02">
        <w:t>. pielikums)</w:t>
      </w:r>
      <w:r>
        <w:t>.</w:t>
      </w:r>
    </w:p>
    <w:p w14:paraId="08638A25" w14:textId="16BF7654" w:rsidR="00830C02" w:rsidRPr="001C4D02" w:rsidRDefault="00830C02" w:rsidP="00C32F17">
      <w:pPr>
        <w:pStyle w:val="NApunkts1"/>
        <w:numPr>
          <w:ilvl w:val="0"/>
          <w:numId w:val="0"/>
        </w:numPr>
      </w:pPr>
      <w:ins w:id="32" w:author="Sandra Sedleniece" w:date="2026-02-02T12:26:00Z">
        <w:r w:rsidRPr="00830C02">
          <w:t>5.</w:t>
        </w:r>
        <w:r w:rsidRPr="00830C02">
          <w:rPr>
            <w:vertAlign w:val="superscript"/>
          </w:rPr>
          <w:t>1</w:t>
        </w:r>
        <w:r w:rsidRPr="00830C02">
          <w:t> Atklātais pensiju fonds vai PEPP sniedzējs sagatavo "Pārskatu par pensiju plānu vai PEPP plānu darbības rezultātiem" (12.</w:t>
        </w:r>
        <w:r w:rsidRPr="00830C02">
          <w:rPr>
            <w:vertAlign w:val="superscript"/>
          </w:rPr>
          <w:t>1</w:t>
        </w:r>
        <w:r w:rsidRPr="00830C02">
          <w:t> pielikums).</w:t>
        </w:r>
      </w:ins>
    </w:p>
    <w:p w14:paraId="5EFF7E74" w14:textId="5D941755" w:rsidR="00667AF7" w:rsidDel="00C27E32" w:rsidRDefault="00A94450" w:rsidP="00F22EA3">
      <w:pPr>
        <w:pStyle w:val="NApunkts1"/>
        <w:ind w:left="0" w:firstLine="0"/>
      </w:pPr>
      <w:r w:rsidDel="00C27E32">
        <w:t xml:space="preserve">Privātais pensiju fonds </w:t>
      </w:r>
      <w:r w:rsidR="006A31B8" w:rsidDel="00C27E32">
        <w:t xml:space="preserve">šo noteikumu </w:t>
      </w:r>
      <w:r w:rsidR="00667AF7" w:rsidDel="00C27E32">
        <w:t>5.1., 5.2., 5.</w:t>
      </w:r>
      <w:r w:rsidR="001B3982" w:rsidDel="00C27E32">
        <w:t>3</w:t>
      </w:r>
      <w:r w:rsidR="00667AF7" w:rsidDel="00C27E32">
        <w:t>., 5.</w:t>
      </w:r>
      <w:r w:rsidR="001B3982" w:rsidDel="00C27E32">
        <w:t>4</w:t>
      </w:r>
      <w:r w:rsidR="00667AF7" w:rsidDel="00C27E32">
        <w:t>., 5.</w:t>
      </w:r>
      <w:r w:rsidR="001B3982" w:rsidDel="00C27E32">
        <w:t>5</w:t>
      </w:r>
      <w:r w:rsidR="00667AF7" w:rsidDel="00C27E32">
        <w:t>., 5.</w:t>
      </w:r>
      <w:r w:rsidR="001B3982" w:rsidDel="00C27E32">
        <w:t>6</w:t>
      </w:r>
      <w:r w:rsidR="00667AF7" w:rsidDel="00C27E32">
        <w:t>.</w:t>
      </w:r>
      <w:r w:rsidR="00B857D1" w:rsidDel="00C27E32">
        <w:t> </w:t>
      </w:r>
      <w:r w:rsidR="00667AF7" w:rsidDel="00C27E32">
        <w:t>un 5.</w:t>
      </w:r>
      <w:r w:rsidR="001B3982" w:rsidDel="00C27E32">
        <w:t>8</w:t>
      </w:r>
      <w:r w:rsidR="00667AF7" w:rsidDel="00C27E32">
        <w:t>.</w:t>
      </w:r>
      <w:r w:rsidR="00B857D1" w:rsidDel="00C27E32">
        <w:t> </w:t>
      </w:r>
      <w:r w:rsidR="00667AF7" w:rsidRPr="00667AF7" w:rsidDel="00C27E32">
        <w:t xml:space="preserve">apakšpunktā minētos pārskatus sagatavo reizi ceturksnī par stāvokli pārskata ceturkšņa pēdējā datumā un iesniedz līdz </w:t>
      </w:r>
      <w:r w:rsidR="00B857D1" w:rsidDel="00C27E32">
        <w:t xml:space="preserve">pārskata ceturksnim </w:t>
      </w:r>
      <w:r w:rsidR="00667AF7" w:rsidRPr="00667AF7" w:rsidDel="00C27E32">
        <w:t>sekojošā mēneša</w:t>
      </w:r>
      <w:r w:rsidR="00667AF7" w:rsidDel="00C27E32">
        <w:t xml:space="preserve"> 30.</w:t>
      </w:r>
      <w:r w:rsidR="00B857D1" w:rsidDel="00C27E32">
        <w:t> </w:t>
      </w:r>
      <w:r w:rsidR="00667AF7" w:rsidDel="00C27E32">
        <w:t>datumam.</w:t>
      </w:r>
    </w:p>
    <w:p w14:paraId="7040F408" w14:textId="76AF2D0B" w:rsidR="00D456B3" w:rsidRPr="00D456B3" w:rsidDel="00C27E32" w:rsidRDefault="00D456B3" w:rsidP="00F22EA3">
      <w:pPr>
        <w:pStyle w:val="NApunkts1"/>
        <w:ind w:left="0" w:firstLine="0"/>
      </w:pPr>
      <w:r w:rsidRPr="00D456B3" w:rsidDel="00C27E32">
        <w:t>Privātais pensiju fonds šo noteikumu 5.</w:t>
      </w:r>
      <w:r w:rsidDel="00C27E32">
        <w:t>7</w:t>
      </w:r>
      <w:r w:rsidRPr="00D456B3" w:rsidDel="00C27E32">
        <w:t>.</w:t>
      </w:r>
      <w:r w:rsidR="00B857D1" w:rsidDel="00C27E32">
        <w:t> </w:t>
      </w:r>
      <w:r w:rsidRPr="00D456B3" w:rsidDel="00C27E32">
        <w:t xml:space="preserve">apakšpunktā minēto pārskatu sagatavo reizi </w:t>
      </w:r>
      <w:r w:rsidDel="00C27E32">
        <w:t>mēnesī</w:t>
      </w:r>
      <w:r w:rsidRPr="00D456B3" w:rsidDel="00C27E32">
        <w:t xml:space="preserve"> par stāvokli pārskata </w:t>
      </w:r>
      <w:r w:rsidDel="00C27E32">
        <w:t>mēneša</w:t>
      </w:r>
      <w:r w:rsidRPr="00D456B3" w:rsidDel="00C27E32">
        <w:t xml:space="preserve"> pēdējā datumā un iesniedz līdz </w:t>
      </w:r>
      <w:r w:rsidR="00B857D1" w:rsidDel="00C27E32">
        <w:t xml:space="preserve">pārskata mēnesim </w:t>
      </w:r>
      <w:r w:rsidRPr="00D456B3" w:rsidDel="00C27E32">
        <w:t xml:space="preserve">sekojošā mēneša </w:t>
      </w:r>
      <w:r w:rsidR="000901ED">
        <w:t>pēdējam</w:t>
      </w:r>
      <w:r w:rsidR="00B857D1" w:rsidDel="00C27E32">
        <w:t> </w:t>
      </w:r>
      <w:r w:rsidRPr="00D456B3" w:rsidDel="00C27E32">
        <w:t>datumam.</w:t>
      </w:r>
    </w:p>
    <w:p w14:paraId="5EF70034" w14:textId="47DC753A" w:rsidR="000901ED" w:rsidRDefault="000901ED" w:rsidP="000901ED">
      <w:pPr>
        <w:pStyle w:val="NApunkts1"/>
        <w:ind w:left="0" w:firstLine="0"/>
      </w:pPr>
      <w:r w:rsidRPr="001C4D02">
        <w:t>Privātais pensiju fonds šo noteikumu 5.9., 5.</w:t>
      </w:r>
      <w:r w:rsidRPr="00A354CE">
        <w:t>1</w:t>
      </w:r>
      <w:r>
        <w:t>0</w:t>
      </w:r>
      <w:r w:rsidRPr="00A354CE">
        <w:t>.</w:t>
      </w:r>
      <w:r w:rsidR="00731788">
        <w:t>,</w:t>
      </w:r>
      <w:r w:rsidRPr="00A354CE">
        <w:t xml:space="preserve"> 5.1</w:t>
      </w:r>
      <w:r>
        <w:t>1</w:t>
      </w:r>
      <w:r w:rsidRPr="00A354CE">
        <w:t>.</w:t>
      </w:r>
      <w:r>
        <w:t> </w:t>
      </w:r>
      <w:r w:rsidR="00731788">
        <w:t>un 5.12. </w:t>
      </w:r>
      <w:r w:rsidRPr="00A354CE">
        <w:t xml:space="preserve">apakšpunktā minētos pārskatus sagatavo reizi </w:t>
      </w:r>
      <w:r>
        <w:t>gadā</w:t>
      </w:r>
      <w:r w:rsidRPr="00A354CE">
        <w:t xml:space="preserve"> par stāvokli pārskata </w:t>
      </w:r>
      <w:r>
        <w:t>gada</w:t>
      </w:r>
      <w:r w:rsidRPr="00A354CE">
        <w:t xml:space="preserve"> pēdējā </w:t>
      </w:r>
      <w:r>
        <w:t>datumā</w:t>
      </w:r>
      <w:r w:rsidRPr="00A354CE">
        <w:t xml:space="preserve"> un iesniedz līdz </w:t>
      </w:r>
      <w:r>
        <w:t xml:space="preserve">pārskata gadam </w:t>
      </w:r>
      <w:r w:rsidRPr="00A354CE">
        <w:t xml:space="preserve">sekojošā </w:t>
      </w:r>
      <w:r>
        <w:t>gada</w:t>
      </w:r>
      <w:r w:rsidRPr="00A354CE">
        <w:t xml:space="preserve"> 30.</w:t>
      </w:r>
      <w:r>
        <w:t> janvārim.</w:t>
      </w:r>
    </w:p>
    <w:p w14:paraId="6EBA4AE8" w14:textId="5DC45DE9" w:rsidR="00830C02" w:rsidRDefault="00830C02" w:rsidP="00830C02">
      <w:pPr>
        <w:pStyle w:val="NApunkts1"/>
        <w:numPr>
          <w:ilvl w:val="0"/>
          <w:numId w:val="0"/>
        </w:numPr>
      </w:pPr>
      <w:ins w:id="33" w:author="Sandra Sedleniece" w:date="2026-02-02T12:27:00Z" w16du:dateUtc="2026-02-02T10:27:00Z">
        <w:r w:rsidRPr="00830C02">
          <w:t>8.</w:t>
        </w:r>
        <w:r w:rsidRPr="00830C02">
          <w:rPr>
            <w:vertAlign w:val="superscript"/>
          </w:rPr>
          <w:t>1</w:t>
        </w:r>
        <w:r w:rsidRPr="00830C02">
          <w:t xml:space="preserve"> Atklātais pensiju fonds vai PEPP sniedzējs šo noteikumu 5.</w:t>
        </w:r>
        <w:r w:rsidRPr="00FB2C2B">
          <w:rPr>
            <w:vertAlign w:val="superscript"/>
          </w:rPr>
          <w:t>1</w:t>
        </w:r>
        <w:r w:rsidRPr="00830C02">
          <w:t xml:space="preserve"> punktā minēto pārskatu sagatavo, pamatojoties uz iepriekšējās darbdienas darbības rezultātiem, un iesniedz Latvijas Bankai līdz nākamās darbdienas plkst. 17.00.</w:t>
        </w:r>
      </w:ins>
    </w:p>
    <w:p w14:paraId="6B027691" w14:textId="54D8EE54" w:rsidR="00B61AF3" w:rsidRPr="00B61AF3" w:rsidRDefault="00A37691" w:rsidP="00F22EA3">
      <w:pPr>
        <w:pStyle w:val="NApunkts1"/>
        <w:ind w:left="0" w:firstLine="0"/>
      </w:pPr>
      <w:r>
        <w:t>Privātais pensiju fonds</w:t>
      </w:r>
      <w:r w:rsidRPr="00B61AF3">
        <w:t xml:space="preserve"> </w:t>
      </w:r>
      <w:r>
        <w:t>r</w:t>
      </w:r>
      <w:r w:rsidR="00B61AF3" w:rsidRPr="00B61AF3">
        <w:t xml:space="preserve">eizi gadā līdz </w:t>
      </w:r>
      <w:r w:rsidR="00B61AF3">
        <w:t>30</w:t>
      </w:r>
      <w:r w:rsidR="00B61AF3" w:rsidRPr="00B61AF3">
        <w:t>.</w:t>
      </w:r>
      <w:r w:rsidR="00B857D1">
        <w:t> </w:t>
      </w:r>
      <w:r>
        <w:t>maijam</w:t>
      </w:r>
      <w:r w:rsidR="00B61AF3" w:rsidRPr="00B61AF3">
        <w:t xml:space="preserve"> iesniedz Latvijas Bankai atbilstoši zvērināta revidenta pārbaudītajam gada pārskatam precizētus </w:t>
      </w:r>
      <w:r w:rsidR="00966494">
        <w:t xml:space="preserve">tos </w:t>
      </w:r>
      <w:r w:rsidR="00B61AF3" w:rsidRPr="00B61AF3">
        <w:t>šo noteikumu 5.</w:t>
      </w:r>
      <w:r w:rsidR="00B857D1">
        <w:t> </w:t>
      </w:r>
      <w:r w:rsidR="00B61AF3" w:rsidRPr="00B61AF3">
        <w:t>punktā minētos pārskatus par stāvokli iepriekšējā kalendārā gada pēdējā dienā</w:t>
      </w:r>
      <w:r>
        <w:t>, kuru</w:t>
      </w:r>
      <w:r w:rsidRPr="00A37691">
        <w:t xml:space="preserve"> dati iesniegtajos pārskatos atšķiras no gada pārskata datiem</w:t>
      </w:r>
      <w:r w:rsidR="00B61AF3" w:rsidRPr="00B61AF3">
        <w:t>.</w:t>
      </w:r>
    </w:p>
    <w:p w14:paraId="4413A9CA" w14:textId="69A8CD66" w:rsidR="00DB64AE" w:rsidRPr="00E33D15" w:rsidRDefault="00643757" w:rsidP="00F22EA3">
      <w:pPr>
        <w:pStyle w:val="NApunkts1"/>
        <w:ind w:left="0" w:firstLine="0"/>
      </w:pPr>
      <w:r w:rsidRPr="00E33D15">
        <w:t xml:space="preserve">Privātais pensiju fonds </w:t>
      </w:r>
      <w:ins w:id="34" w:author="Sandra Sedleniece" w:date="2026-02-02T12:27:00Z">
        <w:r w:rsidR="00830C02" w:rsidRPr="00830C02">
          <w:t xml:space="preserve">vai PEPP sniedzējs </w:t>
        </w:r>
      </w:ins>
      <w:r w:rsidR="00DB64AE" w:rsidRPr="00E33D15">
        <w:t>pārskatu</w:t>
      </w:r>
      <w:r w:rsidRPr="00E33D15">
        <w:t>s</w:t>
      </w:r>
      <w:r w:rsidR="00DB64AE" w:rsidRPr="00E33D15">
        <w:t xml:space="preserve"> iesniedz Latvijas Bankai elektroniskā veidā, izmantojot </w:t>
      </w:r>
      <w:r w:rsidR="00E33D15" w:rsidRPr="00E33D15">
        <w:t>paaugstināt</w:t>
      </w:r>
      <w:r w:rsidR="00B6014F">
        <w:t>ā</w:t>
      </w:r>
      <w:r w:rsidR="00E33D15" w:rsidRPr="00E33D15">
        <w:t>s drošības sistēmu</w:t>
      </w:r>
      <w:r w:rsidR="00DB64AE" w:rsidRPr="00E33D15">
        <w:t>, saskaņā ar Latvijas Bankas noteikumiem, kuri regulē elektronisko informācijas apmaiņu ar Latvijas Banku.</w:t>
      </w:r>
    </w:p>
    <w:p w14:paraId="41657157" w14:textId="75D273D6" w:rsidR="00DB64AE" w:rsidRPr="00E33D15" w:rsidRDefault="00643757" w:rsidP="00BC1DCB">
      <w:pPr>
        <w:pStyle w:val="NApunkts1"/>
        <w:ind w:left="0" w:firstLine="0"/>
      </w:pPr>
      <w:r w:rsidRPr="00E33D15">
        <w:t xml:space="preserve">Privātais pensiju fonds </w:t>
      </w:r>
      <w:ins w:id="35" w:author="Sandra Sedleniece" w:date="2026-02-03T15:36:00Z">
        <w:r w:rsidR="00FB2C2B" w:rsidRPr="00FB2C2B">
          <w:t xml:space="preserve">vai PEPP sniedzējs </w:t>
        </w:r>
      </w:ins>
      <w:r w:rsidR="00DB64AE" w:rsidRPr="00E33D15">
        <w:t>paziņo Latvijas Bankai pārskata sagatavotāja kontaktinformāciju, nosūtot pārskata sagatavotāja vārdu un uzvārdu, e-pasta adresi un tālruņa numuru uz e-pasta adresi</w:t>
      </w:r>
      <w:r w:rsidR="00B857D1">
        <w:t>:</w:t>
      </w:r>
      <w:r w:rsidR="00DB64AE" w:rsidRPr="00E33D15">
        <w:t xml:space="preserve"> </w:t>
      </w:r>
      <w:proofErr w:type="spellStart"/>
      <w:r w:rsidR="00DB64AE" w:rsidRPr="00E33D15">
        <w:t>stp.info@bank.lv</w:t>
      </w:r>
      <w:proofErr w:type="spellEnd"/>
      <w:r w:rsidR="00DB64AE" w:rsidRPr="00E33D15">
        <w:t>.</w:t>
      </w:r>
    </w:p>
    <w:p w14:paraId="26EFB8A1" w14:textId="462C02DE" w:rsidR="00BC6BC5" w:rsidRDefault="00A67B63" w:rsidP="00F22EA3">
      <w:pPr>
        <w:pStyle w:val="NApunkts1"/>
        <w:ind w:left="0" w:firstLine="0"/>
      </w:pPr>
      <w:r w:rsidRPr="00E33D15">
        <w:t>Pārskatus</w:t>
      </w:r>
      <w:r w:rsidR="00BC6BC5" w:rsidRPr="00E33D15">
        <w:t xml:space="preserve"> sagatavo</w:t>
      </w:r>
      <w:r w:rsidR="00BC6BC5">
        <w:t>, ievērojot šādas prasības:</w:t>
      </w:r>
    </w:p>
    <w:p w14:paraId="65321B95" w14:textId="02D2C5B7" w:rsidR="00321D59" w:rsidRPr="00DB64AE" w:rsidRDefault="00321D59" w:rsidP="00F22EA3">
      <w:pPr>
        <w:pStyle w:val="NApunkts2"/>
        <w:ind w:left="0"/>
      </w:pPr>
      <w:r w:rsidRPr="00DB64AE">
        <w:lastRenderedPageBreak/>
        <w:t xml:space="preserve">pozīcijas novērtē </w:t>
      </w:r>
      <w:r w:rsidR="00CF24DF">
        <w:t xml:space="preserve">atbilstoši </w:t>
      </w:r>
      <w:r w:rsidRPr="00DB64AE">
        <w:t>normatīvaj</w:t>
      </w:r>
      <w:r w:rsidR="00CF24DF">
        <w:t>iem</w:t>
      </w:r>
      <w:r w:rsidRPr="00DB64AE">
        <w:t xml:space="preserve"> akt</w:t>
      </w:r>
      <w:r w:rsidR="00CF24DF">
        <w:t>iem, kuri nosaka</w:t>
      </w:r>
      <w:r w:rsidRPr="00DB64AE">
        <w:t xml:space="preserve"> </w:t>
      </w:r>
      <w:r w:rsidR="00CF24DF">
        <w:t xml:space="preserve">privāto pensiju fondu </w:t>
      </w:r>
      <w:r w:rsidR="009E7699">
        <w:t xml:space="preserve">gada pārskatu </w:t>
      </w:r>
      <w:r w:rsidR="00CF24DF">
        <w:t xml:space="preserve">un </w:t>
      </w:r>
      <w:r w:rsidR="009E7699">
        <w:t xml:space="preserve">privāto pensiju fondu </w:t>
      </w:r>
      <w:r w:rsidR="00CF24DF">
        <w:t xml:space="preserve">pensiju plānu </w:t>
      </w:r>
      <w:r w:rsidRPr="00DB64AE">
        <w:t>gada pārskatu sagatavošan</w:t>
      </w:r>
      <w:r w:rsidR="00CF24DF">
        <w:t>u</w:t>
      </w:r>
      <w:r w:rsidRPr="00DB64AE">
        <w:t>, ja šajos noteikumos nav noteikts citādi</w:t>
      </w:r>
      <w:r>
        <w:t>;</w:t>
      </w:r>
    </w:p>
    <w:p w14:paraId="37B520CD" w14:textId="10F0DD7B" w:rsidR="00A67B63" w:rsidRDefault="00A67B63" w:rsidP="00F22EA3">
      <w:pPr>
        <w:pStyle w:val="NApunkts2"/>
        <w:ind w:left="0"/>
      </w:pPr>
      <w:r>
        <w:t xml:space="preserve">summas </w:t>
      </w:r>
      <w:r w:rsidRPr="001865BD">
        <w:rPr>
          <w:i/>
          <w:iCs/>
        </w:rPr>
        <w:t>euro</w:t>
      </w:r>
      <w:r>
        <w:t xml:space="preserve"> vai citā valūtā uzrāda veselos skaitļos, procentu vērtības</w:t>
      </w:r>
      <w:r w:rsidR="00F22EA3">
        <w:t> </w:t>
      </w:r>
      <w:r>
        <w:t>– līdz divām zīmēm aiz komata un skaita vērtības</w:t>
      </w:r>
      <w:r w:rsidR="00F22EA3">
        <w:t> </w:t>
      </w:r>
      <w:r>
        <w:t>– līdz septiņām zīmēm aiz komata</w:t>
      </w:r>
      <w:ins w:id="36" w:author="Sandra Sedleniece" w:date="2026-02-02T12:28:00Z" w16du:dateUtc="2026-02-02T10:28:00Z">
        <w:r w:rsidR="00830C02">
          <w:t>,</w:t>
        </w:r>
        <w:r w:rsidR="00830C02" w:rsidRPr="00830C02">
          <w:rPr>
            <w:rFonts w:eastAsiaTheme="minorEastAsia" w:cstheme="minorBidi"/>
            <w:szCs w:val="22"/>
          </w:rPr>
          <w:t xml:space="preserve"> </w:t>
        </w:r>
      </w:ins>
      <w:ins w:id="37" w:author="Sandra Sedleniece" w:date="2026-02-02T12:28:00Z">
        <w:r w:rsidR="00830C02" w:rsidRPr="00830C02">
          <w:t>izņemot šo noteikumu 26.</w:t>
        </w:r>
        <w:r w:rsidR="00830C02" w:rsidRPr="00830C02">
          <w:rPr>
            <w:vertAlign w:val="superscript"/>
          </w:rPr>
          <w:t>1</w:t>
        </w:r>
        <w:r w:rsidR="00830C02" w:rsidRPr="00830C02">
          <w:t>2. apakšpunktā minēto gadījumu</w:t>
        </w:r>
      </w:ins>
      <w:r w:rsidR="00321D59">
        <w:t>;</w:t>
      </w:r>
    </w:p>
    <w:p w14:paraId="3AB8237A" w14:textId="2B25D967" w:rsidR="00A67B63" w:rsidRDefault="00A67B63" w:rsidP="00F22EA3">
      <w:pPr>
        <w:pStyle w:val="NApunkts2"/>
        <w:ind w:left="0"/>
      </w:pPr>
      <w:r w:rsidRPr="00514504">
        <w:t>pozīcijās "(zaudējumi)", "(pieaugums)" un "(samazinājums)"</w:t>
      </w:r>
      <w:r w:rsidRPr="00514504" w:rsidDel="00B85C57">
        <w:t xml:space="preserve"> </w:t>
      </w:r>
      <w:r w:rsidRPr="00514504">
        <w:t>uzskaites vērtību uzrāda kā negatīvu skaitli</w:t>
      </w:r>
      <w:r w:rsidR="00321D59">
        <w:t>;</w:t>
      </w:r>
    </w:p>
    <w:p w14:paraId="48943F1F" w14:textId="26E267AF" w:rsidR="00BC6BC5" w:rsidRDefault="00BC6BC5" w:rsidP="00F22EA3">
      <w:pPr>
        <w:pStyle w:val="NApunkts2"/>
        <w:ind w:left="0"/>
      </w:pPr>
      <w:bookmarkStart w:id="38" w:name="_Hlk162254290"/>
      <w:r>
        <w:t>valsts kodu uzrāda saskaņā ar starptautisko standartu ISO</w:t>
      </w:r>
      <w:r w:rsidR="00F22EA3">
        <w:t> </w:t>
      </w:r>
      <w:r>
        <w:t>3166 "Valstu un to administratīvi teritoriālā iedalījuma vienību nosaukumu kodi";</w:t>
      </w:r>
    </w:p>
    <w:p w14:paraId="7A4657C2" w14:textId="470D0F92" w:rsidR="00BC6BC5" w:rsidRDefault="00BC6BC5" w:rsidP="00F22EA3">
      <w:pPr>
        <w:pStyle w:val="NApunkts2"/>
        <w:ind w:left="0"/>
      </w:pPr>
      <w:r>
        <w:t xml:space="preserve">valūtas kodu </w:t>
      </w:r>
      <w:r w:rsidR="00B96D4A">
        <w:t>uzrāda</w:t>
      </w:r>
      <w:r>
        <w:t xml:space="preserve"> saskaņā ar starptautisko standartu ISO</w:t>
      </w:r>
      <w:r w:rsidR="00F22EA3">
        <w:t> </w:t>
      </w:r>
      <w:r>
        <w:t>4217 "Valūtu un resursu kodi"</w:t>
      </w:r>
      <w:r w:rsidR="0036562B">
        <w:t>;</w:t>
      </w:r>
    </w:p>
    <w:p w14:paraId="74F177CC" w14:textId="3E01338D" w:rsidR="0036562B" w:rsidRDefault="0036562B" w:rsidP="00CB7120">
      <w:pPr>
        <w:pStyle w:val="NApunkts2"/>
        <w:ind w:left="0"/>
      </w:pPr>
      <w:r>
        <w:t xml:space="preserve">darījuma partnera sektora kodu </w:t>
      </w:r>
      <w:r w:rsidR="00CB7120">
        <w:t xml:space="preserve">un </w:t>
      </w:r>
      <w:r w:rsidR="00CB7120" w:rsidRPr="0036562B">
        <w:t xml:space="preserve">termiņa dalījuma </w:t>
      </w:r>
      <w:r w:rsidR="00D801D0">
        <w:t>kodu</w:t>
      </w:r>
      <w:r w:rsidR="00CB7120" w:rsidRPr="0036562B">
        <w:t xml:space="preserve"> </w:t>
      </w:r>
      <w:r>
        <w:t>uzrāda saskaņā ar šo noteikumu 1</w:t>
      </w:r>
      <w:r w:rsidR="00C72FDB">
        <w:t>3</w:t>
      </w:r>
      <w:r>
        <w:t>. pielikumu.</w:t>
      </w:r>
    </w:p>
    <w:bookmarkEnd w:id="38"/>
    <w:p w14:paraId="60D881BC" w14:textId="4B3A6EC7" w:rsidR="001B272F" w:rsidRPr="00DB32BD" w:rsidRDefault="00AB6BE7" w:rsidP="00DB32BD">
      <w:pPr>
        <w:pStyle w:val="NAnodalaromiesucipari"/>
      </w:pPr>
      <w:r w:rsidRPr="00DB32BD">
        <w:t xml:space="preserve">III. </w:t>
      </w:r>
      <w:r w:rsidR="001B272F" w:rsidRPr="00DB32BD">
        <w:t>Ārvalstu valūtas atklātās pozīcijas aprēķināšanas kārtība un "</w:t>
      </w:r>
      <w:r w:rsidR="004A40E9" w:rsidRPr="00DB32BD">
        <w:t>Pārskata par p</w:t>
      </w:r>
      <w:r w:rsidR="001B272F" w:rsidRPr="00DB32BD">
        <w:t>ensiju plāna atklāt</w:t>
      </w:r>
      <w:r w:rsidR="004A40E9" w:rsidRPr="00DB32BD">
        <w:t>ajām</w:t>
      </w:r>
      <w:r w:rsidR="001B272F" w:rsidRPr="00DB32BD">
        <w:t xml:space="preserve"> ārvalstu valūtu pozīcij</w:t>
      </w:r>
      <w:r w:rsidR="004A40E9" w:rsidRPr="00DB32BD">
        <w:t>ām</w:t>
      </w:r>
      <w:r w:rsidR="001B272F" w:rsidRPr="00DB32BD">
        <w:t>" sagatavošanas prasības</w:t>
      </w:r>
    </w:p>
    <w:p w14:paraId="6CF5F1F8" w14:textId="77777777" w:rsidR="001B272F" w:rsidRDefault="001B272F" w:rsidP="00F22EA3">
      <w:pPr>
        <w:pStyle w:val="NApunkts1"/>
        <w:ind w:left="0" w:firstLine="0"/>
      </w:pPr>
      <w:bookmarkStart w:id="39" w:name="p16"/>
      <w:bookmarkStart w:id="40" w:name="p-1166813"/>
      <w:bookmarkStart w:id="41" w:name="p17"/>
      <w:bookmarkStart w:id="42" w:name="p-1166815"/>
      <w:bookmarkEnd w:id="39"/>
      <w:bookmarkEnd w:id="40"/>
      <w:bookmarkEnd w:id="41"/>
      <w:bookmarkEnd w:id="42"/>
      <w:r>
        <w:t>Ā</w:t>
      </w:r>
      <w:r w:rsidRPr="00E31A67">
        <w:t>rvalstu valūtu atklāto pozīciju aprēķina, ņemot vērā</w:t>
      </w:r>
      <w:r>
        <w:t>,</w:t>
      </w:r>
      <w:r w:rsidRPr="00E31A67">
        <w:t xml:space="preserve"> ka:</w:t>
      </w:r>
    </w:p>
    <w:p w14:paraId="3250ADC8" w14:textId="3B5CDFE3" w:rsidR="001B272F" w:rsidRDefault="001B272F" w:rsidP="00F22EA3">
      <w:pPr>
        <w:pStyle w:val="NApunkts2"/>
        <w:ind w:left="0"/>
      </w:pPr>
      <w:r>
        <w:t>tīrā bilances pozīcija ir starpība starp pensiju plāna aktīviem un saistībām attiecīgajā valūtā. Ja valūtas pirkšanas un pārdošanas tagadnes līgumu uzskaitei ir lietota norēķinu datuma uzskaite, šādu līgumu saņemamās summas iekļauj aktīvu kopsummā un maksājamās summas</w:t>
      </w:r>
      <w:r w:rsidR="00F22EA3">
        <w:t> </w:t>
      </w:r>
      <w:r>
        <w:t>– saistību kopsummā;</w:t>
      </w:r>
    </w:p>
    <w:p w14:paraId="5C27A0B4" w14:textId="73BE96CB" w:rsidR="001B272F" w:rsidRPr="006B29F8" w:rsidRDefault="001B272F" w:rsidP="00F22EA3">
      <w:pPr>
        <w:pStyle w:val="NApunkts2"/>
        <w:ind w:left="0"/>
      </w:pPr>
      <w:r>
        <w:t xml:space="preserve">tīrā nākotnes pozīcija ir starpība starp visām nākotnē saņemamajām un maksājamajām summām par noslēgtajiem ārvalstu valūtu nākotnes līgumiem, ieskaitot ārvalstu valūtu nākotnes līgumus un bilances pozīcijā neiekļautās ārvalstu valūtu mijmaiņas līgumu pamatsummas, kā arī nākamo periodu tīrie ienākumi vai izdevumi, kuri vēl nav uzkrāti, bet kuru risks jau ir pilnīgi ierobežots ar ārvalstu valūtu nākotnes līgumiem, un nopirkto iespējas </w:t>
      </w:r>
      <w:r w:rsidRPr="006B29F8">
        <w:t>līgumu delta ekvivalents, kas ir iespējas līguma bāzes aktīva tirgus cena</w:t>
      </w:r>
      <w:r w:rsidR="00BA0CF4">
        <w:t>,</w:t>
      </w:r>
      <w:r w:rsidRPr="006B29F8">
        <w:t xml:space="preserve"> reizināta ar koeficientu</w:t>
      </w:r>
      <w:r w:rsidR="00BA0CF4">
        <w:t>,</w:t>
      </w:r>
      <w:r w:rsidRPr="006B29F8">
        <w:t xml:space="preserve"> kas parāda attiecību starp iespējas līguma cenas un bāzes aktīva cenas izmaiņām;</w:t>
      </w:r>
    </w:p>
    <w:p w14:paraId="774D0B6E" w14:textId="77777777" w:rsidR="001B272F" w:rsidRDefault="001B272F" w:rsidP="00F22EA3">
      <w:pPr>
        <w:pStyle w:val="NApunkts2"/>
        <w:ind w:left="0"/>
      </w:pPr>
      <w:r>
        <w:t>katras ārvalsts valūtas tīrā atklātā pozīcija tiek klasificēta kā garā, ja tās tīrās bilances pozīcijas un tīrās nākotnes pozīcijas kopsumma ir pozitīva, un kā īsā, ja tās tīrās bilances pozīcijas un tīrās nākotnes pozīcijas kopsumma ir negatīva;</w:t>
      </w:r>
    </w:p>
    <w:p w14:paraId="61BC6655" w14:textId="77777777" w:rsidR="001B272F" w:rsidRDefault="001B272F" w:rsidP="00F22EA3">
      <w:pPr>
        <w:pStyle w:val="NApunkts2"/>
        <w:ind w:left="0"/>
      </w:pPr>
      <w:r>
        <w:t>pensiju plāna ārvalstu valūtu kopējā tīrā pozīcija ir atsevišķu ārvalstu valūtu tīro garo pozīciju summas vai tīro īso pozīciju summas lielākā absolūtā vērtība.</w:t>
      </w:r>
    </w:p>
    <w:p w14:paraId="13AEAFF6" w14:textId="1743E1BE" w:rsidR="001B272F" w:rsidRPr="00B14C62" w:rsidRDefault="004A40E9" w:rsidP="00F22EA3">
      <w:pPr>
        <w:pStyle w:val="NApunkts1"/>
        <w:ind w:left="0" w:firstLine="0"/>
      </w:pPr>
      <w:r w:rsidRPr="004A40E9">
        <w:t>"Pārskata par pensiju plāna atklātajām ārvalstu valūtu pozīcijām"</w:t>
      </w:r>
      <w:r>
        <w:t xml:space="preserve"> </w:t>
      </w:r>
      <w:r w:rsidR="001B272F" w:rsidRPr="00B14C62">
        <w:t>1.</w:t>
      </w:r>
      <w:r>
        <w:t> </w:t>
      </w:r>
      <w:r w:rsidR="001B272F" w:rsidRPr="00B14C62">
        <w:t xml:space="preserve">daļu </w:t>
      </w:r>
      <w:r w:rsidR="001B272F" w:rsidRPr="00D10BB5">
        <w:t>"Maksimāli pieļaujamais kapitāla vērtspapīru apmērs lielāks par 20% no aktīviem"</w:t>
      </w:r>
      <w:r w:rsidR="001B272F">
        <w:t xml:space="preserve"> </w:t>
      </w:r>
      <w:r w:rsidR="001B272F" w:rsidRPr="00B14C62">
        <w:t xml:space="preserve">sagatavo par pensiju plānu, kura noteikumos paredzētais maksimāli pieļaujamais kapitāla vērtspapīru </w:t>
      </w:r>
      <w:r w:rsidR="00CA0CDB" w:rsidRPr="00CA0CDB">
        <w:t>vai citos riska ziņā tiem pielīdzināmos finanšu instrumentos (turpmāk</w:t>
      </w:r>
      <w:r w:rsidR="00F22EA3">
        <w:t> </w:t>
      </w:r>
      <w:r w:rsidR="00CA0CDB" w:rsidRPr="00CA0CDB">
        <w:t>– kapitāla vērtspapīri)</w:t>
      </w:r>
      <w:r w:rsidR="00CA0CDB">
        <w:t xml:space="preserve"> </w:t>
      </w:r>
      <w:r w:rsidR="001B272F" w:rsidRPr="00B14C62">
        <w:t>apmērs pārsniedz 20</w:t>
      </w:r>
      <w:r w:rsidR="00F22EA3">
        <w:t> </w:t>
      </w:r>
      <w:r w:rsidR="001B272F" w:rsidRPr="00B14C62">
        <w:t>procentus no pensiju plāna aktīviem, ievērojot, ka:</w:t>
      </w:r>
    </w:p>
    <w:p w14:paraId="76A38664" w14:textId="48C5863E" w:rsidR="00FA08F6" w:rsidRDefault="004A40E9" w:rsidP="00F22EA3">
      <w:pPr>
        <w:pStyle w:val="NApunkts2"/>
        <w:ind w:left="0"/>
      </w:pPr>
      <w:r w:rsidRPr="004A40E9">
        <w:t>"Pārskata par pensiju plāna atklātajām ārvalstu valūtu pozīcijām"</w:t>
      </w:r>
      <w:r>
        <w:t xml:space="preserve"> </w:t>
      </w:r>
      <w:r w:rsidR="001B272F" w:rsidRPr="00B14C62">
        <w:t>1.1.</w:t>
      </w:r>
      <w:r>
        <w:t> apakš</w:t>
      </w:r>
      <w:r w:rsidR="001B272F" w:rsidRPr="00B14C62">
        <w:t>daļas "ESAO valstu valūtas"</w:t>
      </w:r>
      <w:r w:rsidR="00FA08F6">
        <w:t>:</w:t>
      </w:r>
    </w:p>
    <w:p w14:paraId="42D3D19C" w14:textId="1A50E887" w:rsidR="00FA08F6" w:rsidRDefault="001B272F" w:rsidP="00F22EA3">
      <w:pPr>
        <w:pStyle w:val="NApunkts3"/>
      </w:pPr>
      <w:r w:rsidRPr="00B14C62">
        <w:t xml:space="preserve">ailē "Valūtas kods" pirmo </w:t>
      </w:r>
      <w:r>
        <w:t>uz</w:t>
      </w:r>
      <w:r w:rsidRPr="00B14C62">
        <w:t xml:space="preserve">rāda pensiju plāna saistību valūtas kodu un tālāk to </w:t>
      </w:r>
      <w:bookmarkStart w:id="43" w:name="_Hlk164766053"/>
      <w:r w:rsidR="003F7FE9" w:rsidRPr="003F7FE9">
        <w:t>Ekonomiskās sadarbības un attīstības organizācijas dalībvalst</w:t>
      </w:r>
      <w:r w:rsidR="00A34E43">
        <w:t>u</w:t>
      </w:r>
      <w:r w:rsidR="003F7FE9" w:rsidRPr="003F7FE9">
        <w:t xml:space="preserve"> (turpmāk – ESAO valsts)</w:t>
      </w:r>
      <w:bookmarkEnd w:id="43"/>
      <w:r w:rsidR="003F7FE9">
        <w:t xml:space="preserve"> </w:t>
      </w:r>
      <w:r w:rsidRPr="00B14C62">
        <w:t>valūtu kodus, kurās ir izvietoti pensiju plāna aktīvi un kurās pensiju plāns uzņēmies saistības;</w:t>
      </w:r>
    </w:p>
    <w:p w14:paraId="5419C4F1" w14:textId="59F3DC37" w:rsidR="001B272F" w:rsidRPr="00B14C62" w:rsidRDefault="001B272F" w:rsidP="00F22EA3">
      <w:pPr>
        <w:pStyle w:val="NApunkts3"/>
      </w:pPr>
      <w:r w:rsidRPr="00B14C62">
        <w:lastRenderedPageBreak/>
        <w:t xml:space="preserve">pozīcijas "Ārvalstu valūtu kopējā tīrā pozīcija (Kopā (05) vai Kopā (06) lielākā vērtība)" ailē "Tīrās atklātās pozīcijas attiecība pret maksimāli pieļaujamo kapitāla vērtspapīru apmēru (05 vai 06: </w:t>
      </w:r>
      <w:bookmarkStart w:id="44" w:name="_Hlk164762702"/>
      <w:r w:rsidR="00F65C41">
        <w:t>Pensiju plāna aktīvu un saistību pārskata</w:t>
      </w:r>
      <w:r w:rsidRPr="00B14C62">
        <w:t xml:space="preserve"> </w:t>
      </w:r>
      <w:r w:rsidR="00F65C41">
        <w:t>10</w:t>
      </w:r>
      <w:r w:rsidRPr="00B14C62">
        <w:t>01.</w:t>
      </w:r>
      <w:r w:rsidR="00FA08F6">
        <w:t> </w:t>
      </w:r>
      <w:r w:rsidRPr="00B14C62">
        <w:t>pozīcija</w:t>
      </w:r>
      <w:bookmarkEnd w:id="44"/>
      <w:r w:rsidRPr="00B14C62">
        <w:t>)</w:t>
      </w:r>
      <w:r w:rsidR="00991B6D">
        <w:t> </w:t>
      </w:r>
      <w:r w:rsidRPr="00B14C62">
        <w:t xml:space="preserve">(%)" </w:t>
      </w:r>
      <w:r w:rsidR="009E3B34">
        <w:t>uz</w:t>
      </w:r>
      <w:r w:rsidRPr="00B14C62">
        <w:t>rāda lielākās ārvalstu valūtu kopējās tīrās pozīcijas vērtības attiecību pret pensiju plāna maksimāli pieļaujamo kapitāla vērtspapīru apmēru, kas izteikta procentos;</w:t>
      </w:r>
    </w:p>
    <w:p w14:paraId="6A1769E9" w14:textId="130AC88A" w:rsidR="00FA08F6" w:rsidRDefault="00FA08F6" w:rsidP="00F22EA3">
      <w:pPr>
        <w:pStyle w:val="NApunkts2"/>
        <w:ind w:left="0"/>
      </w:pPr>
      <w:r w:rsidRPr="00FA08F6">
        <w:t>"Pārskata par pensiju plāna atklātajām ārvalstu valūtu pozīcijām"</w:t>
      </w:r>
      <w:r>
        <w:t xml:space="preserve"> </w:t>
      </w:r>
      <w:r w:rsidR="001B272F" w:rsidRPr="00B14C62">
        <w:t>1.2.</w:t>
      </w:r>
      <w:r w:rsidR="001B272F">
        <w:t> </w:t>
      </w:r>
      <w:r>
        <w:t>apakš</w:t>
      </w:r>
      <w:r w:rsidR="001B272F" w:rsidRPr="00B14C62">
        <w:t>daļas "Ne-ESAO valstu valūtas"</w:t>
      </w:r>
      <w:r>
        <w:t>:</w:t>
      </w:r>
    </w:p>
    <w:p w14:paraId="4A4A1AB2" w14:textId="241EAECA" w:rsidR="00FA08F6" w:rsidRDefault="001B272F" w:rsidP="00F22EA3">
      <w:pPr>
        <w:pStyle w:val="NApunkts3"/>
      </w:pPr>
      <w:r w:rsidRPr="00B14C62">
        <w:t xml:space="preserve">ailē "Valūtas kods" </w:t>
      </w:r>
      <w:r w:rsidR="009E3B34">
        <w:t>uz</w:t>
      </w:r>
      <w:r w:rsidRPr="00B14C62">
        <w:t>rāda to pārējo ārvalstu valūtu kodus, kurās ir izvietoti pensiju plāna aktīvi un kurās pensiju plāns uzņēmies saistības;</w:t>
      </w:r>
    </w:p>
    <w:p w14:paraId="0B6D0245" w14:textId="688B20A0" w:rsidR="001B272F" w:rsidRPr="00B14C62" w:rsidRDefault="001B272F" w:rsidP="00F22EA3">
      <w:pPr>
        <w:pStyle w:val="NApunkts3"/>
      </w:pPr>
      <w:r w:rsidRPr="00B14C62">
        <w:t xml:space="preserve">pozīcijas "Ārvalstu valūtu kopējā tīrā pozīcija (Kopā (05) vai Kopā (06) lielākā vērtība)" ailē "Tīrās atklātās pozīcijas attiecība pret aktīvu kopsummu (05 vai 06: </w:t>
      </w:r>
      <w:r w:rsidR="009E3B34" w:rsidRPr="009E3B34">
        <w:t>Pensiju plāna aktīvu un saistību pārskata 100</w:t>
      </w:r>
      <w:r w:rsidR="009E3B34">
        <w:t>0</w:t>
      </w:r>
      <w:r w:rsidR="009E3B34" w:rsidRPr="009E3B34">
        <w:t>.</w:t>
      </w:r>
      <w:r w:rsidR="009E3B34">
        <w:t> </w:t>
      </w:r>
      <w:r w:rsidR="009E3B34" w:rsidRPr="009E3B34">
        <w:t>pozīcija</w:t>
      </w:r>
      <w:r w:rsidRPr="00B14C62">
        <w:t xml:space="preserve">) (%)" </w:t>
      </w:r>
      <w:r w:rsidR="009E3B34">
        <w:t>uz</w:t>
      </w:r>
      <w:r w:rsidRPr="00B14C62">
        <w:t>rāda lielākās ārvalstu valūtu kopējās tīrās pozīcijas vērtības attiecību pret pensiju plāna aktīvu kopsummu, kas izteikta procentos</w:t>
      </w:r>
      <w:r>
        <w:t>.</w:t>
      </w:r>
    </w:p>
    <w:p w14:paraId="6FFCC763" w14:textId="341530D0" w:rsidR="001B272F" w:rsidRPr="00B14C62" w:rsidRDefault="00FA08F6" w:rsidP="00F22EA3">
      <w:pPr>
        <w:pStyle w:val="NApunkts1"/>
        <w:ind w:left="0" w:firstLine="0"/>
      </w:pPr>
      <w:r w:rsidRPr="00FA08F6">
        <w:t>"Pārskata par pensiju plāna atklātajām ārvalstu valūtu pozīcijām"</w:t>
      </w:r>
      <w:r w:rsidR="001B272F" w:rsidRPr="00B14C62">
        <w:t xml:space="preserve"> </w:t>
      </w:r>
      <w:r w:rsidR="001B272F" w:rsidRPr="001F22E8">
        <w:t>2.</w:t>
      </w:r>
      <w:r w:rsidR="001B272F">
        <w:t> </w:t>
      </w:r>
      <w:r w:rsidR="001B272F" w:rsidRPr="001F22E8">
        <w:t>daļu "Maksimāli pieļaujamais kapitāla vērtspapīru apmērs mazāks par vai vienāds ar 20</w:t>
      </w:r>
      <w:r w:rsidR="00DC79E0">
        <w:t> </w:t>
      </w:r>
      <w:r w:rsidR="001B272F" w:rsidRPr="001F22E8">
        <w:t xml:space="preserve">% no aktīviem" </w:t>
      </w:r>
      <w:r w:rsidR="001B272F" w:rsidRPr="00B14C62">
        <w:t>sagatavo par pensiju plānu, kura noteikumos paredzētais maksimāli pieļaujamais kapitāla vērtspapīru apmērs ir mazāks par vai vienāds ar 20</w:t>
      </w:r>
      <w:r w:rsidR="00F22EA3">
        <w:t> </w:t>
      </w:r>
      <w:r w:rsidR="001B272F" w:rsidRPr="00B14C62">
        <w:t>procentiem no pensiju plāna aktīviem, ievērojot, ka:</w:t>
      </w:r>
    </w:p>
    <w:p w14:paraId="4F7A1541" w14:textId="4E873A01" w:rsidR="001B272F" w:rsidRPr="00B14C62" w:rsidRDefault="001B272F" w:rsidP="00F22EA3">
      <w:pPr>
        <w:pStyle w:val="NApunkts2"/>
        <w:ind w:left="0"/>
      </w:pPr>
      <w:r w:rsidRPr="00B14C62">
        <w:t xml:space="preserve">ailē "Valūtas kods" pirmo </w:t>
      </w:r>
      <w:r w:rsidR="009E3B34">
        <w:t>uz</w:t>
      </w:r>
      <w:r w:rsidRPr="00B14C62">
        <w:t>rāda pensiju plāna saistību valūtas kodu un tālāk to valūtu kodus, kurās ir izvietoti pensiju plāna aktīvi un kurās pensiju plāns uzņēmies saistības;</w:t>
      </w:r>
    </w:p>
    <w:p w14:paraId="111F330B" w14:textId="2F8E46B9" w:rsidR="001B272F" w:rsidRDefault="001B272F" w:rsidP="00F22EA3">
      <w:pPr>
        <w:pStyle w:val="NApunkts2"/>
        <w:ind w:left="0"/>
      </w:pPr>
      <w:r w:rsidRPr="00B14C62">
        <w:t xml:space="preserve">pozīcijas "Ārvalstu valūtu kopējā tīrā pozīcija (Kopā (05) vai Kopā (06) lielākā vērtība)" ailē "Tīrās atklātās pozīcijas attiecība pret aktīvu kopsummu (05 vai 06: </w:t>
      </w:r>
      <w:r w:rsidR="009E3B34" w:rsidRPr="009E3B34">
        <w:t>Aktīvi</w:t>
      </w:r>
      <w:r w:rsidR="007514CE">
        <w:t>,</w:t>
      </w:r>
      <w:r w:rsidR="009E3B34" w:rsidRPr="009E3B34">
        <w:t xml:space="preserve"> kopā (01))</w:t>
      </w:r>
      <w:r w:rsidRPr="00B14C62">
        <w:t xml:space="preserve"> (%)" </w:t>
      </w:r>
      <w:r w:rsidR="009E3B34">
        <w:t>uz</w:t>
      </w:r>
      <w:r w:rsidRPr="00B14C62">
        <w:t>rāda lielākās ārvalstu valūtu kopējās tīrās pozīcijas vērtības attiecību pret pensiju plāna aktīvu kopsummu, kas izteikta procentos</w:t>
      </w:r>
      <w:r w:rsidR="009E3B34">
        <w:t>.</w:t>
      </w:r>
    </w:p>
    <w:p w14:paraId="60313882" w14:textId="0D497391" w:rsidR="00CA0CDB" w:rsidRDefault="00AB6BE7" w:rsidP="00DB32BD">
      <w:pPr>
        <w:pStyle w:val="NAnodalaromiesucipari"/>
      </w:pPr>
      <w:r>
        <w:t xml:space="preserve">IV. </w:t>
      </w:r>
      <w:r w:rsidR="00CA0CDB" w:rsidRPr="00B14C62">
        <w:t>"Pārskat</w:t>
      </w:r>
      <w:r w:rsidR="00CA0CDB">
        <w:t>a</w:t>
      </w:r>
      <w:r w:rsidR="00CA0CDB" w:rsidRPr="00B14C62">
        <w:t xml:space="preserve"> par pensiju plāna aktīvu un saistību termiņstruktūru"</w:t>
      </w:r>
      <w:r w:rsidR="003D6BF6">
        <w:t xml:space="preserve"> un</w:t>
      </w:r>
      <w:r w:rsidR="00CA0CDB">
        <w:t xml:space="preserve"> </w:t>
      </w:r>
      <w:r w:rsidR="003D6BF6" w:rsidRPr="003D6BF6">
        <w:t xml:space="preserve">"Pensiju plāna aktīvu un saistību pārskata" </w:t>
      </w:r>
      <w:r w:rsidR="00CA0CDB">
        <w:t>s</w:t>
      </w:r>
      <w:r w:rsidR="00CA0CDB" w:rsidRPr="00DA7815">
        <w:t>agatavošanas prasības</w:t>
      </w:r>
    </w:p>
    <w:p w14:paraId="5B51AC8A" w14:textId="58EBDB35" w:rsidR="00CA0CDB" w:rsidRPr="00B14C62" w:rsidRDefault="00266579" w:rsidP="00F22EA3">
      <w:pPr>
        <w:pStyle w:val="NApunkts1"/>
        <w:ind w:left="0" w:firstLine="0"/>
      </w:pPr>
      <w:r w:rsidRPr="00266579">
        <w:t>"Pārskat</w:t>
      </w:r>
      <w:r>
        <w:t>ā</w:t>
      </w:r>
      <w:r w:rsidRPr="00266579">
        <w:t xml:space="preserve"> par pensiju plāna aktīvu un saistību termiņstruktūru"</w:t>
      </w:r>
      <w:r>
        <w:t xml:space="preserve"> </w:t>
      </w:r>
      <w:r w:rsidR="00CA0CDB" w:rsidRPr="00B14C62">
        <w:t>aktīvus grupē atbilstoši atlikušajam atmaksas vai pārdošanas termiņam, bet saistības</w:t>
      </w:r>
      <w:r w:rsidR="00F22EA3">
        <w:t> </w:t>
      </w:r>
      <w:r w:rsidR="00CA0CDB" w:rsidRPr="00B14C62">
        <w:t xml:space="preserve">– atbilstoši </w:t>
      </w:r>
      <w:r>
        <w:t xml:space="preserve">saistību </w:t>
      </w:r>
      <w:r w:rsidR="00CA0CDB" w:rsidRPr="00B14C62">
        <w:t xml:space="preserve">atlikušajam izpildes termiņam. Par atlikušo termiņu uzskatāms laiks no pārskata </w:t>
      </w:r>
      <w:r w:rsidR="00A92FDA">
        <w:t xml:space="preserve">perioda </w:t>
      </w:r>
      <w:r w:rsidR="00CA0CDB" w:rsidRPr="00B14C62">
        <w:t xml:space="preserve">datuma līdz līguma izbeigšanas datumam vai datumam, kad saskaņā ar līguma noteikumiem jāveic maksājumi. </w:t>
      </w:r>
      <w:r w:rsidRPr="00266579">
        <w:t>"Pārskat</w:t>
      </w:r>
      <w:r>
        <w:t>u</w:t>
      </w:r>
      <w:r w:rsidRPr="00266579">
        <w:t xml:space="preserve"> par pensiju plāna aktīvu un saistību termiņstruktūru" </w:t>
      </w:r>
      <w:r w:rsidR="00CA0CDB">
        <w:t>s</w:t>
      </w:r>
      <w:r w:rsidR="00CA0CDB" w:rsidRPr="00B14C62">
        <w:t>agatavo, ievēro</w:t>
      </w:r>
      <w:r w:rsidR="00CA0CDB">
        <w:t>jot, ka</w:t>
      </w:r>
      <w:r w:rsidR="00CA0CDB" w:rsidRPr="00B14C62">
        <w:t>:</w:t>
      </w:r>
    </w:p>
    <w:p w14:paraId="675517C0" w14:textId="77777777" w:rsidR="00CA0CDB" w:rsidRPr="00B14C62" w:rsidRDefault="00CA0CDB" w:rsidP="00F22EA3">
      <w:pPr>
        <w:pStyle w:val="NApunkts2"/>
        <w:ind w:left="0"/>
      </w:pPr>
      <w:r w:rsidRPr="00B14C62">
        <w:t>aktīvu atlikušo atmaksas vai pārdošanas termiņu nosaka saskaņā ar spēkā esošajā līgumā paredzētajiem atmaksas vai pārdošanas termiņiem;</w:t>
      </w:r>
    </w:p>
    <w:p w14:paraId="467D16FD" w14:textId="77777777" w:rsidR="00CA0CDB" w:rsidRPr="00B14C62" w:rsidRDefault="00CA0CDB" w:rsidP="00F22EA3">
      <w:pPr>
        <w:pStyle w:val="NApunkts2"/>
        <w:ind w:left="0"/>
      </w:pPr>
      <w:r w:rsidRPr="00B14C62">
        <w:t>aktīvus, kas ieguldīti ar tiesībām tos saņemt pēc pieprasījuma, uzrāda termiņa grupā "uz pieprasījumu";</w:t>
      </w:r>
    </w:p>
    <w:p w14:paraId="47E7B383" w14:textId="77777777" w:rsidR="00CA0CDB" w:rsidRPr="00B14C62" w:rsidRDefault="00CA0CDB" w:rsidP="00F22EA3">
      <w:pPr>
        <w:pStyle w:val="NApunkts2"/>
        <w:ind w:left="0"/>
      </w:pPr>
      <w:r w:rsidRPr="00B14C62">
        <w:t>tirdzniecības nolūkā turētos un pārdošanai pieejamos finanšu instrumentus, kurus var pārdot īsā laikā bez ievērojamiem zaudējumiem, uzrāda kā aktīvus "uz pieprasījumu" vai termiņu grupā atbilstoši attiecīgā finanšu instrumenta pārdošanas iespējamajam termiņam;</w:t>
      </w:r>
    </w:p>
    <w:p w14:paraId="1EDE8CFF" w14:textId="4A8BD974" w:rsidR="00CA0CDB" w:rsidRPr="00B14C62" w:rsidRDefault="00CA0CDB" w:rsidP="00F22EA3">
      <w:pPr>
        <w:pStyle w:val="NApunkts2"/>
        <w:ind w:left="0"/>
      </w:pPr>
      <w:r w:rsidRPr="00B14C62">
        <w:t xml:space="preserve">aktīvus, kuru atmaksas vai pārdošanas termiņš </w:t>
      </w:r>
      <w:r>
        <w:t xml:space="preserve">ir </w:t>
      </w:r>
      <w:r w:rsidR="00A92FDA">
        <w:t>ilgāks</w:t>
      </w:r>
      <w:r>
        <w:t xml:space="preserve"> par pieciem gadiem</w:t>
      </w:r>
      <w:r w:rsidRPr="00B14C62">
        <w:t xml:space="preserve"> </w:t>
      </w:r>
      <w:r>
        <w:t xml:space="preserve">vai </w:t>
      </w:r>
      <w:r w:rsidRPr="00B14C62">
        <w:t>nav noteikts</w:t>
      </w:r>
      <w:r>
        <w:t>,</w:t>
      </w:r>
      <w:r w:rsidRPr="00B14C62">
        <w:t xml:space="preserve"> uzrāda termiņa grupā "</w:t>
      </w:r>
      <w:r w:rsidR="00266579">
        <w:t>virs</w:t>
      </w:r>
      <w:r w:rsidR="00266579" w:rsidRPr="00B14C62">
        <w:t xml:space="preserve"> </w:t>
      </w:r>
      <w:r w:rsidRPr="00B14C62">
        <w:t>5</w:t>
      </w:r>
      <w:r w:rsidR="00F22EA3">
        <w:t> </w:t>
      </w:r>
      <w:r w:rsidRPr="00B14C62">
        <w:t>gadiem";</w:t>
      </w:r>
    </w:p>
    <w:p w14:paraId="5AD3D566" w14:textId="2DD514AB" w:rsidR="00CA0CDB" w:rsidRPr="00B14C62" w:rsidRDefault="00CA0CDB" w:rsidP="00F22EA3">
      <w:pPr>
        <w:pStyle w:val="NApunkts2"/>
        <w:ind w:left="0"/>
      </w:pPr>
      <w:r w:rsidRPr="00B14C62">
        <w:t xml:space="preserve">saistību atlikušo termiņu nosaka saskaņā ar spēkā esošajā līgumā noteiktajiem </w:t>
      </w:r>
      <w:r w:rsidR="00266579">
        <w:t xml:space="preserve">saistību </w:t>
      </w:r>
      <w:r w:rsidRPr="00B14C62">
        <w:t>izpildes termiņiem;</w:t>
      </w:r>
    </w:p>
    <w:p w14:paraId="0BAE7DD4" w14:textId="57979697" w:rsidR="00CA0CDB" w:rsidRPr="00B14C62" w:rsidRDefault="00CA0CDB" w:rsidP="00F22EA3">
      <w:pPr>
        <w:pStyle w:val="NApunkts2"/>
        <w:ind w:left="0"/>
      </w:pPr>
      <w:r w:rsidRPr="00B14C62">
        <w:t>termiņa grupā "uz pieprasījumu" uzrāda:</w:t>
      </w:r>
    </w:p>
    <w:p w14:paraId="401DE457" w14:textId="184108C8" w:rsidR="00CA0CDB" w:rsidRPr="00B14C62" w:rsidRDefault="00CA0CDB" w:rsidP="00F22EA3">
      <w:pPr>
        <w:pStyle w:val="NApunkts3"/>
      </w:pPr>
      <w:r w:rsidRPr="00B14C62">
        <w:t>saistības izmaksāt uzkrāto papildpensijas kapitālu pensiju plāna dalībniekiem, ja tiesības uz uzkrāto papildpensij</w:t>
      </w:r>
      <w:r w:rsidR="00677A13">
        <w:t>as kapitālu</w:t>
      </w:r>
      <w:r w:rsidRPr="00B14C62">
        <w:t xml:space="preserve"> ir iestājušās;</w:t>
      </w:r>
    </w:p>
    <w:p w14:paraId="1A9E51D7" w14:textId="4EC62DC6" w:rsidR="00CA0CDB" w:rsidRDefault="00CA0CDB" w:rsidP="00F22EA3">
      <w:pPr>
        <w:pStyle w:val="NApunkts3"/>
      </w:pPr>
      <w:r w:rsidRPr="00B14C62">
        <w:lastRenderedPageBreak/>
        <w:t>saistības ar nenoteiktu izpildes termiņu un pienākumu tās izpildīt pēc pieprasījuma.</w:t>
      </w:r>
    </w:p>
    <w:p w14:paraId="61A3B47A" w14:textId="76DDA8D1" w:rsidR="003D6BF6" w:rsidRDefault="003D6BF6" w:rsidP="009B185F">
      <w:pPr>
        <w:pStyle w:val="NApunkts1"/>
        <w:ind w:left="0" w:firstLine="0"/>
      </w:pPr>
      <w:r w:rsidRPr="003D6BF6">
        <w:t>"Pensiju plāna aktīvu un saistību pārskata" 1001.</w:t>
      </w:r>
      <w:r w:rsidR="00076419">
        <w:t> </w:t>
      </w:r>
      <w:r w:rsidRPr="003D6BF6">
        <w:t>pozīcijā "Pensiju plāna maksimāli pieļaujamais kapitāla vērtspapīru apmērs" uzrāda uzskaites vērtību, kas vienāda ar pensiju plāna noteikumos paredzēto maksimāli pieļaujamo kapitāla vērtspapīru apmēru, ja pensiju plāna noteikumos maksimāli pieļaujamais kapitāla vērtspapīru apmērs pārsniedz 20</w:t>
      </w:r>
      <w:r w:rsidR="00076419">
        <w:t> </w:t>
      </w:r>
      <w:r w:rsidRPr="003D6BF6">
        <w:t xml:space="preserve">procentus no </w:t>
      </w:r>
      <w:r w:rsidR="00A86427">
        <w:t>pensiju</w:t>
      </w:r>
      <w:r w:rsidR="00A86427" w:rsidRPr="003D6BF6">
        <w:t xml:space="preserve"> </w:t>
      </w:r>
      <w:r w:rsidRPr="003D6BF6">
        <w:t>plāna aktīviem. Citiem pensiju plāniem šo pozīciju neaizpilda.</w:t>
      </w:r>
    </w:p>
    <w:p w14:paraId="5AE2DFF3" w14:textId="7414B207" w:rsidR="00BC1B6F" w:rsidRDefault="00AB6BE7" w:rsidP="00DB32BD">
      <w:pPr>
        <w:pStyle w:val="NAnodalaromiesucipari"/>
      </w:pPr>
      <w:r>
        <w:t xml:space="preserve">V. </w:t>
      </w:r>
      <w:r w:rsidR="00BC1B6F">
        <w:t>"Pensiju</w:t>
      </w:r>
      <w:r w:rsidR="00BC1B6F" w:rsidRPr="00BC1B6F">
        <w:t xml:space="preserve"> plāna ieguldījumu portfeļa pārskata" sagatavošanas prasības</w:t>
      </w:r>
    </w:p>
    <w:p w14:paraId="34F26EA9" w14:textId="44D6C813" w:rsidR="00BC1B6F" w:rsidRDefault="00266579" w:rsidP="00F22EA3">
      <w:pPr>
        <w:pStyle w:val="NApunkts1"/>
        <w:ind w:left="0" w:firstLine="0"/>
      </w:pPr>
      <w:r w:rsidRPr="00266579">
        <w:t>"Pensiju plāna ieguldījumu portfeļa pārskata"</w:t>
      </w:r>
      <w:r w:rsidR="00E8377B">
        <w:t xml:space="preserve"> </w:t>
      </w:r>
      <w:r w:rsidR="00BC1B6F">
        <w:t>1.</w:t>
      </w:r>
      <w:r>
        <w:t> </w:t>
      </w:r>
      <w:r w:rsidR="00BC1B6F">
        <w:t>daļas "Kopsavilkums":</w:t>
      </w:r>
    </w:p>
    <w:p w14:paraId="538C0B55" w14:textId="680BCBEB" w:rsidR="00BC1B6F" w:rsidRDefault="00E91AB2" w:rsidP="00F22EA3">
      <w:pPr>
        <w:pStyle w:val="NApunkts2"/>
        <w:ind w:left="0"/>
      </w:pPr>
      <w:r>
        <w:t>130. </w:t>
      </w:r>
      <w:r w:rsidR="00BC1B6F">
        <w:t>pozīcijā "Alternatīvo ieguldījumu fond</w:t>
      </w:r>
      <w:r w:rsidR="003D6BF6">
        <w:t>i</w:t>
      </w:r>
      <w:r w:rsidR="00BC1B6F">
        <w:t>"</w:t>
      </w:r>
      <w:r>
        <w:t xml:space="preserve"> </w:t>
      </w:r>
      <w:r w:rsidR="00BC1B6F">
        <w:t xml:space="preserve">uzrāda visu ieguldījumu kopsummu alternatīvo ieguldījumu fondos, kuru ieguldījumu stratēģija paredz veikt ieguldījumus kapitāla vērtspapīros, </w:t>
      </w:r>
      <w:r w:rsidR="006F3734">
        <w:t>tai skaitā</w:t>
      </w:r>
      <w:r w:rsidR="00BC1B6F">
        <w:t xml:space="preserve"> riska ieguldījumu fondos</w:t>
      </w:r>
      <w:r w:rsidR="003016D7">
        <w:t xml:space="preserve"> un</w:t>
      </w:r>
      <w:r w:rsidR="00BC1B6F">
        <w:t xml:space="preserve"> privātā kapitāla fondos;</w:t>
      </w:r>
    </w:p>
    <w:p w14:paraId="3E9B8FB9" w14:textId="354EF973" w:rsidR="00BC1B6F" w:rsidRDefault="00E91AB2" w:rsidP="00F22EA3">
      <w:pPr>
        <w:pStyle w:val="NApunkts2"/>
        <w:ind w:left="0"/>
      </w:pPr>
      <w:r>
        <w:t>230. </w:t>
      </w:r>
      <w:r w:rsidR="00BC1B6F">
        <w:t>pozīcijā "Alternatīvo ieguldījumu fond</w:t>
      </w:r>
      <w:r w:rsidR="003D6BF6">
        <w:t>i</w:t>
      </w:r>
      <w:r w:rsidR="00BC1B6F">
        <w:t>"</w:t>
      </w:r>
      <w:r w:rsidR="00CC1B50">
        <w:t xml:space="preserve"> </w:t>
      </w:r>
      <w:r w:rsidR="00BC1B6F">
        <w:t xml:space="preserve">uzrāda visu ieguldījumu kopsummu </w:t>
      </w:r>
      <w:r w:rsidR="005726CF">
        <w:t xml:space="preserve">šo noteikumu </w:t>
      </w:r>
      <w:r w:rsidR="003D6BF6">
        <w:t>18</w:t>
      </w:r>
      <w:r w:rsidR="005726CF">
        <w:t>.1.</w:t>
      </w:r>
      <w:r w:rsidR="00F22EA3">
        <w:t> </w:t>
      </w:r>
      <w:r w:rsidR="005726CF">
        <w:t xml:space="preserve">apakšpunktā neminētu </w:t>
      </w:r>
      <w:r w:rsidR="00BC1B6F">
        <w:t>alternatīvo ieguldījumu fondos, kuru ieguldījumu stratēģija paredz veikt ieguldījumus parāda vērtspapīros vai citos riska ziņā tiem pielīdzināmos finanšu instrumentos, atsevišķi uzrādot ieguldījumus nekustamā īpašuma fondos</w:t>
      </w:r>
      <w:r w:rsidR="00F22EA3">
        <w:t>.</w:t>
      </w:r>
    </w:p>
    <w:p w14:paraId="48530835" w14:textId="541EBC1E" w:rsidR="00273401" w:rsidRPr="00273401" w:rsidRDefault="00CC1B50" w:rsidP="00F22EA3">
      <w:pPr>
        <w:pStyle w:val="NApunkts1"/>
        <w:ind w:left="0" w:firstLine="0"/>
      </w:pPr>
      <w:bookmarkStart w:id="45" w:name="_Hlk166414059"/>
      <w:r w:rsidRPr="00CC1B50">
        <w:t>"Pensiju plāna ieguldījumu portfeļa pārskata"</w:t>
      </w:r>
      <w:bookmarkEnd w:id="45"/>
      <w:r w:rsidR="00273401" w:rsidRPr="00273401">
        <w:t xml:space="preserve"> 2.</w:t>
      </w:r>
      <w:r>
        <w:t> </w:t>
      </w:r>
      <w:r w:rsidR="00273401" w:rsidRPr="00273401">
        <w:t>daļas "Vērtspapīru pārskats":</w:t>
      </w:r>
    </w:p>
    <w:p w14:paraId="0F2314A9" w14:textId="422A0E70" w:rsidR="005726CF" w:rsidRDefault="00273401" w:rsidP="00F22EA3">
      <w:pPr>
        <w:pStyle w:val="NApunkts2"/>
        <w:ind w:left="0"/>
      </w:pPr>
      <w:r w:rsidRPr="00273401">
        <w:t>ailē "ISIN kods" uzrāda ISIN kodu vērtspapīriem, kuriem Nacionālo numerācijas aģentūru asociācijas dalībnieks vai pilnvarnieks piešķīris starptautisko vērtspapīru identifikācijas numuru saskaņā ar starptautisko standartu ISO</w:t>
      </w:r>
      <w:r w:rsidR="00F22EA3">
        <w:t> </w:t>
      </w:r>
      <w:r w:rsidRPr="00273401">
        <w:t>6166 "ISIN kodi"</w:t>
      </w:r>
      <w:r w:rsidR="005726CF">
        <w:t>;</w:t>
      </w:r>
    </w:p>
    <w:p w14:paraId="09AC29A0" w14:textId="00994B58" w:rsidR="00273401" w:rsidRPr="00273401" w:rsidRDefault="005726CF" w:rsidP="00F22EA3">
      <w:pPr>
        <w:pStyle w:val="NApunkts2"/>
        <w:ind w:left="0"/>
      </w:pPr>
      <w:r w:rsidRPr="005726CF">
        <w:t xml:space="preserve">vērtspapīriem, kuriem nav piešķirts ISIN kods, ailē "ID </w:t>
      </w:r>
      <w:r w:rsidR="00D87877">
        <w:t>numurs</w:t>
      </w:r>
      <w:r w:rsidRPr="005726CF">
        <w:t>" uzrāda attiecīgā vērtspapīra emitenta kodu (tās Eiropas Savienības dalībvalsts nacionālās centrālās bankas piešķirtu unikālu identifikācijas kodu, kurā vērtspapīra emitents ir rezidents) saskaņā ar Eiropas Centrālās bankas uzturētajiem finanšu iestāžu sarakstiem vai, ja šā vērtspapīra emitents nav iekļauts Eiropas Centrālās bankas uzturētajos finanšu iestāžu sarakstos, vērtspapīra emitenta reģistrācijas numuru reģistrācijas valsts komercreģistrā</w:t>
      </w:r>
      <w:r w:rsidR="00273401" w:rsidRPr="00273401">
        <w:t>;</w:t>
      </w:r>
    </w:p>
    <w:p w14:paraId="15861BCB" w14:textId="53CFA843" w:rsidR="001C4D02" w:rsidRDefault="00273401" w:rsidP="00F22EA3">
      <w:pPr>
        <w:pStyle w:val="NApunkts2"/>
        <w:ind w:left="0"/>
      </w:pPr>
      <w:r w:rsidRPr="00273401">
        <w:t xml:space="preserve">ailē "Tirdzniecības vietas reģistrācijas valsts kods" </w:t>
      </w:r>
      <w:r w:rsidR="00C53ABD" w:rsidRPr="00C53ABD">
        <w:t xml:space="preserve">uzrāda attiecīgās valsts kodu, ja iegādātais finanšu instruments tiek tirgots </w:t>
      </w:r>
      <w:r w:rsidR="00CD5BC7" w:rsidRPr="00CD5BC7">
        <w:t xml:space="preserve">Eiropas Savienības vai Eiropas Ekonomikas zonas </w:t>
      </w:r>
      <w:r w:rsidR="003D6BF6">
        <w:t>dalībvalsts</w:t>
      </w:r>
      <w:r w:rsidR="000901ED">
        <w:t xml:space="preserve"> </w:t>
      </w:r>
      <w:r w:rsidR="00C53ABD" w:rsidRPr="00C53ABD">
        <w:t>tirdzniecības vietā</w:t>
      </w:r>
      <w:r w:rsidR="003A156D">
        <w:t>,</w:t>
      </w:r>
      <w:r w:rsidRPr="00273401">
        <w:t xml:space="preserve"> vai</w:t>
      </w:r>
      <w:r w:rsidR="003F7FE9">
        <w:t xml:space="preserve"> </w:t>
      </w:r>
      <w:r w:rsidR="003A156D">
        <w:t xml:space="preserve">tās </w:t>
      </w:r>
      <w:r w:rsidR="003F7FE9">
        <w:t>ESAO valsts</w:t>
      </w:r>
      <w:r w:rsidR="003A156D">
        <w:t xml:space="preserve"> kodu</w:t>
      </w:r>
      <w:r w:rsidRPr="00273401">
        <w:t>, kurā iegādātais finanšu instruments iekļauts reģistrētas fondu biržas oficiālajā vai tam pielīdzināmā sarakstā (regulētais tirgus). Ja finanšu instrumenti iegūti darījumu rezultātā ārpus tirdzniecības vietas vai regulētā tirgus, uzrāda tās tirdzniecības vietas vai regulētā tirgus valsts kodu, kurā tie tiek tirgoti. Ja finanšu instrumentiem, par kuru iegādi darījumi ir noslēgti vairākās tirdzniecības vietās vai regulētajos tirgos, ir vienādi ISIN kodi, tad uzrāda tās tirdzniecības vietas vai regulētā tirgus valsts kodu, kurā noslēgti darījumi par lielākās vērtspapīru daļas (skaita) iegādi, bet, ja iegādāto vērtspapīru skaits ir vienāds, tad uzrāda tās tirdzniecības vietas vai regulētā tirgus valsts kodu, kurā veikts agrākais darījums</w:t>
      </w:r>
      <w:r w:rsidR="001C4D02">
        <w:t>;</w:t>
      </w:r>
    </w:p>
    <w:p w14:paraId="408DDFDC" w14:textId="605B3A9C" w:rsidR="00273401" w:rsidRDefault="001C4D02" w:rsidP="00F22EA3">
      <w:pPr>
        <w:pStyle w:val="NApunkts2"/>
        <w:ind w:left="0"/>
      </w:pPr>
      <w:r w:rsidRPr="001C4D02">
        <w:t>ailē "Skaits" alternatīvo ieguldījumu fondiem, kuri nenodrošina ieguldījumu daļu uzskaiti, uzrāda uzskaites vērtību</w:t>
      </w:r>
      <w:r w:rsidR="00273401" w:rsidRPr="00273401">
        <w:t>.</w:t>
      </w:r>
    </w:p>
    <w:p w14:paraId="7037887F" w14:textId="699E5D19" w:rsidR="003F7FE9" w:rsidRDefault="00CC1B50" w:rsidP="00F22EA3">
      <w:pPr>
        <w:pStyle w:val="NApunkts1"/>
        <w:ind w:left="0" w:firstLine="0"/>
      </w:pPr>
      <w:r w:rsidRPr="00CC1B50">
        <w:t>"Pensiju plāna ieguldījumu portfeļa pārskata"</w:t>
      </w:r>
      <w:r>
        <w:t xml:space="preserve"> </w:t>
      </w:r>
      <w:r w:rsidR="003F7FE9">
        <w:t>3.</w:t>
      </w:r>
      <w:r>
        <w:t> </w:t>
      </w:r>
      <w:r w:rsidR="003F7FE9">
        <w:t>daļas "Darījumi ar atvasinātajiem finanšu instrumentiem":</w:t>
      </w:r>
    </w:p>
    <w:p w14:paraId="1D7C66E7" w14:textId="034A0555" w:rsidR="003F7FE9" w:rsidRPr="003F7FE9" w:rsidRDefault="003F7FE9" w:rsidP="00F22EA3">
      <w:pPr>
        <w:pStyle w:val="NApunkts2"/>
        <w:ind w:left="0"/>
      </w:pPr>
      <w:r w:rsidRPr="003F7FE9">
        <w:t>ailē "Atvasinātā finanšu instrumenta veids" uzrāda atvasinātā finanšu instrumenta veidu saskaņā ar Latvijas Bankas noteikumiem, k</w:t>
      </w:r>
      <w:r w:rsidR="00DC79E0">
        <w:t>uri</w:t>
      </w:r>
      <w:r w:rsidRPr="003F7FE9">
        <w:t xml:space="preserve"> nosaka fonda kopējā riska un riska darījumu apmēra ar darījumu partneri aprēķināšanu;</w:t>
      </w:r>
    </w:p>
    <w:p w14:paraId="4ABB3A0B" w14:textId="3252C040" w:rsidR="00273401" w:rsidRDefault="003F7FE9" w:rsidP="00F22EA3">
      <w:pPr>
        <w:pStyle w:val="NApunkts2"/>
        <w:ind w:left="0"/>
      </w:pPr>
      <w:r w:rsidRPr="003F7FE9">
        <w:t>ailē "Uzskaites vērtība (</w:t>
      </w:r>
      <w:r w:rsidRPr="003F7FE9">
        <w:rPr>
          <w:i/>
          <w:iCs/>
        </w:rPr>
        <w:t>euro</w:t>
      </w:r>
      <w:r w:rsidRPr="003F7FE9">
        <w:t xml:space="preserve">); </w:t>
      </w:r>
      <w:r w:rsidR="00C47AD8">
        <w:t>A</w:t>
      </w:r>
      <w:r w:rsidRPr="003F7FE9">
        <w:t>ktīvi" uzrāda atvasināto finanšu instrumentu pozitīvās uzskaites</w:t>
      </w:r>
      <w:r>
        <w:t xml:space="preserve"> vērtības, </w:t>
      </w:r>
      <w:r w:rsidR="00CC1B50">
        <w:t xml:space="preserve">savukārt </w:t>
      </w:r>
      <w:r>
        <w:t>ailē "Uzskaites vērtība (</w:t>
      </w:r>
      <w:r w:rsidRPr="003F7FE9">
        <w:rPr>
          <w:i/>
          <w:iCs/>
        </w:rPr>
        <w:t>euro</w:t>
      </w:r>
      <w:r>
        <w:t xml:space="preserve">); </w:t>
      </w:r>
      <w:r w:rsidR="00C47AD8">
        <w:t>S</w:t>
      </w:r>
      <w:r>
        <w:t>aistības" uzrāda negatīvās uzskaites vērtības absolūtos skaitļos</w:t>
      </w:r>
      <w:r w:rsidR="00273401">
        <w:t>.</w:t>
      </w:r>
    </w:p>
    <w:p w14:paraId="0BAE91FD" w14:textId="1D95DA44" w:rsidR="00273401" w:rsidRDefault="00CC1B50" w:rsidP="00F22EA3">
      <w:pPr>
        <w:pStyle w:val="NApunkts1"/>
        <w:ind w:left="0" w:firstLine="0"/>
      </w:pPr>
      <w:r w:rsidRPr="00CC1B50">
        <w:lastRenderedPageBreak/>
        <w:t>"Pensiju plāna ieguldījumu portfeļa pārskata"</w:t>
      </w:r>
      <w:r>
        <w:t xml:space="preserve"> </w:t>
      </w:r>
      <w:r w:rsidR="00273401">
        <w:t>4.</w:t>
      </w:r>
      <w:r>
        <w:t> </w:t>
      </w:r>
      <w:r w:rsidR="00273401">
        <w:t xml:space="preserve">daļā "Ieguldījumi kredītiestādēs" pirmo </w:t>
      </w:r>
      <w:r w:rsidR="009E3B34">
        <w:t>no</w:t>
      </w:r>
      <w:r w:rsidR="00273401">
        <w:t>rāda kredītiestādi</w:t>
      </w:r>
      <w:r w:rsidR="00F22EA3">
        <w:t> </w:t>
      </w:r>
      <w:r w:rsidR="00273401">
        <w:t>– turētājbanku.</w:t>
      </w:r>
    </w:p>
    <w:p w14:paraId="3A8A32F5" w14:textId="5FA1D1CF" w:rsidR="00DA7815" w:rsidRDefault="00AB6BE7" w:rsidP="00DB32BD">
      <w:pPr>
        <w:pStyle w:val="NAnodalaromiesucipari"/>
      </w:pPr>
      <w:bookmarkStart w:id="46" w:name="p11"/>
      <w:bookmarkStart w:id="47" w:name="p-730896"/>
      <w:bookmarkStart w:id="48" w:name="p12"/>
      <w:bookmarkStart w:id="49" w:name="p-730897"/>
      <w:bookmarkStart w:id="50" w:name="p13"/>
      <w:bookmarkStart w:id="51" w:name="p-730898"/>
      <w:bookmarkStart w:id="52" w:name="p14"/>
      <w:bookmarkStart w:id="53" w:name="p-730899"/>
      <w:bookmarkStart w:id="54" w:name="p15"/>
      <w:bookmarkStart w:id="55" w:name="p-730900"/>
      <w:bookmarkStart w:id="56" w:name="p18"/>
      <w:bookmarkStart w:id="57" w:name="p-730903"/>
      <w:bookmarkStart w:id="58" w:name="p19"/>
      <w:bookmarkStart w:id="59" w:name="p-730904"/>
      <w:bookmarkEnd w:id="46"/>
      <w:bookmarkEnd w:id="47"/>
      <w:bookmarkEnd w:id="48"/>
      <w:bookmarkEnd w:id="49"/>
      <w:bookmarkEnd w:id="50"/>
      <w:bookmarkEnd w:id="51"/>
      <w:bookmarkEnd w:id="52"/>
      <w:bookmarkEnd w:id="53"/>
      <w:bookmarkEnd w:id="54"/>
      <w:bookmarkEnd w:id="55"/>
      <w:bookmarkEnd w:id="56"/>
      <w:bookmarkEnd w:id="57"/>
      <w:bookmarkEnd w:id="58"/>
      <w:bookmarkEnd w:id="59"/>
      <w:r>
        <w:t xml:space="preserve">VI. </w:t>
      </w:r>
      <w:r w:rsidR="00CD5BC7" w:rsidRPr="00CD5BC7">
        <w:t>"Pārskat</w:t>
      </w:r>
      <w:r w:rsidR="00CD5BC7">
        <w:t>a</w:t>
      </w:r>
      <w:r w:rsidR="00CD5BC7" w:rsidRPr="00CD5BC7">
        <w:t xml:space="preserve"> par pensiju plāna dalībniekiem" </w:t>
      </w:r>
      <w:r w:rsidR="00CD5BC7">
        <w:t xml:space="preserve">un </w:t>
      </w:r>
      <w:r w:rsidR="00CD5BC7" w:rsidRPr="00CD5BC7">
        <w:t>"Pārskat</w:t>
      </w:r>
      <w:r w:rsidR="00CD5BC7">
        <w:t>a</w:t>
      </w:r>
      <w:r w:rsidR="00CD5BC7" w:rsidRPr="00CD5BC7">
        <w:t xml:space="preserve"> par pensiju plāna dalībnieku vecuma struktūru un dalības stāžu" </w:t>
      </w:r>
      <w:r w:rsidR="00DA7815" w:rsidRPr="00DA7815">
        <w:t>sagatavošanas prasības</w:t>
      </w:r>
    </w:p>
    <w:p w14:paraId="040B1D54" w14:textId="6B16CCFF" w:rsidR="007317B8" w:rsidRPr="006F3734" w:rsidRDefault="00722D62" w:rsidP="00F22EA3">
      <w:pPr>
        <w:pStyle w:val="NApunkts1"/>
        <w:ind w:left="0" w:firstLine="0"/>
      </w:pPr>
      <w:bookmarkStart w:id="60" w:name="_Hlk169780153"/>
      <w:r w:rsidRPr="00722D62">
        <w:t>"Pārskat</w:t>
      </w:r>
      <w:r>
        <w:t>ā</w:t>
      </w:r>
      <w:r w:rsidRPr="00722D62">
        <w:t xml:space="preserve"> par pensiju plāna dalībniekiem"</w:t>
      </w:r>
      <w:r>
        <w:t xml:space="preserve"> </w:t>
      </w:r>
      <w:bookmarkEnd w:id="60"/>
      <w:r w:rsidR="007317B8" w:rsidRPr="00B14C62">
        <w:t xml:space="preserve">sniedz informāciju par pensiju plāna dalībniekiem, </w:t>
      </w:r>
      <w:r w:rsidR="007317B8" w:rsidRPr="006F3734">
        <w:t>pamatojoties uz dalībnieku pastāvīgo dzīvesvietu</w:t>
      </w:r>
      <w:r w:rsidR="009C4C2C" w:rsidRPr="006F3734">
        <w:t>, ievērojot, ka</w:t>
      </w:r>
      <w:r w:rsidR="007317B8" w:rsidRPr="006F3734">
        <w:t>:</w:t>
      </w:r>
    </w:p>
    <w:p w14:paraId="7017EB3E" w14:textId="6090C78E" w:rsidR="00CE4247" w:rsidRDefault="00DC79E0" w:rsidP="00F22EA3">
      <w:pPr>
        <w:pStyle w:val="NApunkts2"/>
        <w:ind w:left="0"/>
      </w:pPr>
      <w:r>
        <w:t xml:space="preserve">to </w:t>
      </w:r>
      <w:r w:rsidR="00CE4247" w:rsidRPr="006F3734">
        <w:t>dalībnieku skaitu, k</w:t>
      </w:r>
      <w:r>
        <w:t>uri</w:t>
      </w:r>
      <w:r w:rsidR="00CE4247" w:rsidRPr="006F3734">
        <w:t xml:space="preserve"> </w:t>
      </w:r>
      <w:r w:rsidR="00CE4247" w:rsidRPr="00ED0C18">
        <w:t>nav sasnieguši</w:t>
      </w:r>
      <w:r w:rsidR="00CE4247" w:rsidRPr="006F3734">
        <w:t xml:space="preserve"> pensiju plānā noteikto pensijas vecumu, un kuri paši ir veikuši vai par kuriem tika veiktas iemaksas</w:t>
      </w:r>
      <w:r w:rsidR="00CE4247" w:rsidRPr="00CE4247">
        <w:t xml:space="preserve"> pensiju plānā</w:t>
      </w:r>
      <w:r w:rsidR="00CE4247">
        <w:t xml:space="preserve"> pēdējo 12</w:t>
      </w:r>
      <w:r w:rsidR="00F22EA3">
        <w:t> </w:t>
      </w:r>
      <w:r w:rsidR="00CE4247">
        <w:t>mēnešu laikā</w:t>
      </w:r>
      <w:r w:rsidR="00CE4247" w:rsidRPr="00CE4247">
        <w:t xml:space="preserve">, </w:t>
      </w:r>
      <w:r w:rsidR="00CE4247">
        <w:t>uzrāda</w:t>
      </w:r>
      <w:r w:rsidR="00CE4247" w:rsidRPr="00CE4247">
        <w:t xml:space="preserve"> </w:t>
      </w:r>
      <w:r w:rsidR="005218B9">
        <w:t xml:space="preserve">attiecīgi </w:t>
      </w:r>
      <w:r w:rsidR="00CE4247" w:rsidRPr="00CE4247">
        <w:t>ailē "</w:t>
      </w:r>
      <w:r w:rsidR="00C34CFC">
        <w:t>k</w:t>
      </w:r>
      <w:r>
        <w:t>ur</w:t>
      </w:r>
      <w:r w:rsidR="00CE4247" w:rsidRPr="00CE4247">
        <w:t>as veic vai par kurām tiek veiktas iemaksas (aktīvās dalībnieces)"</w:t>
      </w:r>
      <w:r w:rsidR="005218B9">
        <w:t xml:space="preserve"> un ailē "</w:t>
      </w:r>
      <w:r w:rsidR="00C34CFC">
        <w:t>k</w:t>
      </w:r>
      <w:r>
        <w:t>uri</w:t>
      </w:r>
      <w:r w:rsidR="005218B9" w:rsidRPr="00CE4247">
        <w:t xml:space="preserve"> veic vai par kur</w:t>
      </w:r>
      <w:r w:rsidR="005218B9">
        <w:t>iem</w:t>
      </w:r>
      <w:r w:rsidR="005218B9" w:rsidRPr="00CE4247">
        <w:t xml:space="preserve"> tiek veiktas iemaksas (aktīv</w:t>
      </w:r>
      <w:r w:rsidR="005218B9">
        <w:t>ie</w:t>
      </w:r>
      <w:r w:rsidR="005218B9" w:rsidRPr="00CE4247">
        <w:t xml:space="preserve"> dalībnie</w:t>
      </w:r>
      <w:r w:rsidR="005218B9">
        <w:t>ki</w:t>
      </w:r>
      <w:r w:rsidR="005218B9" w:rsidRPr="00CE4247">
        <w:t>)</w:t>
      </w:r>
      <w:r w:rsidR="005218B9">
        <w:t>"</w:t>
      </w:r>
      <w:r w:rsidR="00CE4247" w:rsidRPr="00CE4247">
        <w:t>;</w:t>
      </w:r>
    </w:p>
    <w:p w14:paraId="25B6FD48" w14:textId="4CF06D37" w:rsidR="00660852" w:rsidRDefault="00DC79E0" w:rsidP="00F22EA3">
      <w:pPr>
        <w:pStyle w:val="NApunkts2"/>
        <w:ind w:left="0"/>
      </w:pPr>
      <w:r>
        <w:t xml:space="preserve">to </w:t>
      </w:r>
      <w:r w:rsidR="00660852" w:rsidRPr="00B14C62">
        <w:t xml:space="preserve">dalībnieku </w:t>
      </w:r>
      <w:r w:rsidR="00660852" w:rsidRPr="006F3734">
        <w:t>skaitu, k</w:t>
      </w:r>
      <w:r>
        <w:t>uri</w:t>
      </w:r>
      <w:r w:rsidR="00660852" w:rsidRPr="006F3734">
        <w:t xml:space="preserve"> </w:t>
      </w:r>
      <w:r w:rsidR="00660852" w:rsidRPr="00ED0C18">
        <w:t>ir sasnieguši</w:t>
      </w:r>
      <w:r w:rsidR="00660852" w:rsidRPr="006F3734">
        <w:t xml:space="preserve"> pensiju</w:t>
      </w:r>
      <w:r w:rsidR="00660852" w:rsidRPr="00B14C62">
        <w:t xml:space="preserve"> plānā noteikto pensijas vecumu, </w:t>
      </w:r>
      <w:r w:rsidR="00CE4247">
        <w:t>un</w:t>
      </w:r>
      <w:r w:rsidR="00660852" w:rsidRPr="00B14C62">
        <w:t xml:space="preserve"> kuri paši </w:t>
      </w:r>
      <w:r w:rsidR="00CE4247" w:rsidRPr="00CE4247">
        <w:t>ir veikuši vai par kuriem tika veiktas iemaksas pensiju plānā pēdējo 12</w:t>
      </w:r>
      <w:r w:rsidR="00F22EA3">
        <w:t> </w:t>
      </w:r>
      <w:r w:rsidR="00CE4247" w:rsidRPr="00CE4247">
        <w:t>mēnešu laikā</w:t>
      </w:r>
      <w:r w:rsidR="00660852" w:rsidRPr="00B14C62">
        <w:t xml:space="preserve">, </w:t>
      </w:r>
      <w:r w:rsidR="005218B9">
        <w:t>uzrāda attiecīgi</w:t>
      </w:r>
      <w:r w:rsidR="005218B9" w:rsidRPr="00B14C62">
        <w:t xml:space="preserve"> </w:t>
      </w:r>
      <w:r w:rsidR="00660852" w:rsidRPr="00B14C62">
        <w:t xml:space="preserve">ailē </w:t>
      </w:r>
      <w:r w:rsidR="00660852">
        <w:t>"</w:t>
      </w:r>
      <w:r w:rsidR="00C34CFC">
        <w:t>k</w:t>
      </w:r>
      <w:r>
        <w:t>ur</w:t>
      </w:r>
      <w:r w:rsidR="00660852" w:rsidRPr="00BB6E6F">
        <w:t xml:space="preserve">as veic vai par kurām tiek veiktas iemaksas un </w:t>
      </w:r>
      <w:r w:rsidR="005218B9">
        <w:t>k</w:t>
      </w:r>
      <w:r w:rsidR="00ED2B8C">
        <w:t>ur</w:t>
      </w:r>
      <w:r w:rsidR="005218B9">
        <w:t xml:space="preserve">as </w:t>
      </w:r>
      <w:r w:rsidR="00660852" w:rsidRPr="00BB6E6F">
        <w:t>ir sasniegušas pensijas vecumu (aktīvās dalībnieces)</w:t>
      </w:r>
      <w:r w:rsidR="00660852">
        <w:t>"</w:t>
      </w:r>
      <w:r w:rsidR="005218B9">
        <w:t xml:space="preserve"> un ailē "</w:t>
      </w:r>
      <w:r w:rsidR="00C34CFC">
        <w:t>k</w:t>
      </w:r>
      <w:r>
        <w:t>uri</w:t>
      </w:r>
      <w:r w:rsidR="005218B9" w:rsidRPr="00BB6E6F">
        <w:t xml:space="preserve"> veic vai par </w:t>
      </w:r>
      <w:r w:rsidR="005218B9">
        <w:t>kuriem</w:t>
      </w:r>
      <w:r w:rsidR="005218B9" w:rsidRPr="00BB6E6F">
        <w:t xml:space="preserve"> tiek veiktas iemaksas un </w:t>
      </w:r>
      <w:r w:rsidR="005218B9">
        <w:t>k</w:t>
      </w:r>
      <w:r w:rsidR="00D07866">
        <w:t>uri</w:t>
      </w:r>
      <w:r w:rsidR="005218B9">
        <w:t xml:space="preserve"> </w:t>
      </w:r>
      <w:r w:rsidR="005218B9" w:rsidRPr="00BB6E6F">
        <w:t xml:space="preserve">ir </w:t>
      </w:r>
      <w:r w:rsidR="005218B9">
        <w:t>sasnieguši</w:t>
      </w:r>
      <w:r w:rsidR="005218B9" w:rsidRPr="00BB6E6F">
        <w:t xml:space="preserve"> pensijas vecumu (</w:t>
      </w:r>
      <w:r w:rsidR="005218B9">
        <w:t>aktīvie dalībnieki</w:t>
      </w:r>
      <w:r w:rsidR="005218B9" w:rsidRPr="00BB6E6F">
        <w:t>)</w:t>
      </w:r>
      <w:r w:rsidR="005218B9">
        <w:t>"</w:t>
      </w:r>
      <w:r w:rsidR="00660852" w:rsidRPr="00B14C62">
        <w:t>;</w:t>
      </w:r>
    </w:p>
    <w:p w14:paraId="56E93BA7" w14:textId="4FBA973F" w:rsidR="00BB6E6F" w:rsidRDefault="00DC79E0" w:rsidP="00F22EA3">
      <w:pPr>
        <w:pStyle w:val="NApunkts2"/>
        <w:ind w:left="0"/>
      </w:pPr>
      <w:r>
        <w:t xml:space="preserve">to </w:t>
      </w:r>
      <w:r w:rsidR="00CE4247" w:rsidRPr="00B14C62">
        <w:t>dalībnieku skaitu, k</w:t>
      </w:r>
      <w:r>
        <w:t>uri</w:t>
      </w:r>
      <w:r w:rsidR="00CE4247" w:rsidRPr="00B14C62">
        <w:t xml:space="preserve"> pēdējo 12</w:t>
      </w:r>
      <w:r w:rsidR="00F22EA3">
        <w:t> </w:t>
      </w:r>
      <w:r w:rsidR="00CE4247" w:rsidRPr="00B14C62">
        <w:t>mēnešu laikā nav veikuši iemaksas, bet vēl nav sasnieguši pensiju plānā noteikto pensijas vecumu</w:t>
      </w:r>
      <w:r w:rsidR="00CE4247">
        <w:t>,</w:t>
      </w:r>
      <w:r w:rsidR="00CE4247" w:rsidRPr="00B14C62">
        <w:t xml:space="preserve"> </w:t>
      </w:r>
      <w:r w:rsidR="00CE4247">
        <w:t>uzrāda</w:t>
      </w:r>
      <w:r w:rsidR="005218B9">
        <w:t xml:space="preserve"> attiecīgi</w:t>
      </w:r>
      <w:r w:rsidR="00CE4247" w:rsidRPr="00B14C62">
        <w:t xml:space="preserve"> </w:t>
      </w:r>
      <w:r w:rsidR="00660852" w:rsidRPr="00B14C62">
        <w:t>ailē "</w:t>
      </w:r>
      <w:r w:rsidR="00C34CFC">
        <w:t>k</w:t>
      </w:r>
      <w:r>
        <w:t>ur</w:t>
      </w:r>
      <w:r w:rsidR="00660852" w:rsidRPr="00B14C62">
        <w:t>as vairs neveic vai par kurām</w:t>
      </w:r>
      <w:r w:rsidR="005218B9">
        <w:t xml:space="preserve"> </w:t>
      </w:r>
      <w:r w:rsidR="00660852" w:rsidRPr="00B14C62">
        <w:t>vairs netiek veiktas iemaksas"</w:t>
      </w:r>
      <w:r w:rsidR="005218B9">
        <w:t xml:space="preserve"> un </w:t>
      </w:r>
      <w:r w:rsidR="005218B9" w:rsidRPr="00B14C62">
        <w:t>"</w:t>
      </w:r>
      <w:r w:rsidR="00C34CFC">
        <w:t>k</w:t>
      </w:r>
      <w:r>
        <w:t>uri</w:t>
      </w:r>
      <w:r w:rsidR="005218B9" w:rsidRPr="00B14C62">
        <w:t xml:space="preserve"> vairs neveic vai par kuriem vairs netiek veiktas iemaksas"</w:t>
      </w:r>
      <w:r w:rsidR="00660852" w:rsidRPr="00B14C62">
        <w:t>;</w:t>
      </w:r>
    </w:p>
    <w:p w14:paraId="3A215783" w14:textId="43AF53F6" w:rsidR="007317B8" w:rsidRPr="00B14C62" w:rsidRDefault="00DC79E0" w:rsidP="00F22EA3">
      <w:pPr>
        <w:pStyle w:val="NApunkts2"/>
        <w:ind w:left="0"/>
      </w:pPr>
      <w:r>
        <w:t xml:space="preserve">to </w:t>
      </w:r>
      <w:r w:rsidR="00CE4247" w:rsidRPr="00B14C62">
        <w:t>dalībnieku skaitu, k</w:t>
      </w:r>
      <w:r>
        <w:t>uri</w:t>
      </w:r>
      <w:r w:rsidR="00CE4247" w:rsidRPr="00B14C62">
        <w:t xml:space="preserve"> ir sasnieguši pensiju plānā noteikto pensijas vecumu, </w:t>
      </w:r>
      <w:r w:rsidR="00223D61" w:rsidRPr="00223D61">
        <w:t>pēdējo 12</w:t>
      </w:r>
      <w:r w:rsidR="00F22EA3">
        <w:t> </w:t>
      </w:r>
      <w:r w:rsidR="00223D61" w:rsidRPr="00223D61">
        <w:t xml:space="preserve">mēnešu laikā </w:t>
      </w:r>
      <w:r w:rsidR="00564102">
        <w:t xml:space="preserve">nav veikuši iemaksas </w:t>
      </w:r>
      <w:r w:rsidR="00CE4247" w:rsidRPr="00B14C62">
        <w:t xml:space="preserve">un </w:t>
      </w:r>
      <w:r w:rsidR="00223D61">
        <w:t xml:space="preserve">kuriem ir tiesības </w:t>
      </w:r>
      <w:r w:rsidR="00CE4247" w:rsidRPr="00B14C62">
        <w:t>saņem</w:t>
      </w:r>
      <w:r w:rsidR="00223D61">
        <w:t>t</w:t>
      </w:r>
      <w:r w:rsidR="00CE4247" w:rsidRPr="00B14C62">
        <w:t xml:space="preserve"> papildpensijas kapitālu</w:t>
      </w:r>
      <w:r w:rsidR="00CE4247">
        <w:t>, uzrāda</w:t>
      </w:r>
      <w:r w:rsidR="00CE4247" w:rsidRPr="00B14C62">
        <w:t xml:space="preserve"> </w:t>
      </w:r>
      <w:r w:rsidR="005218B9">
        <w:t xml:space="preserve">attiecīgi </w:t>
      </w:r>
      <w:r w:rsidR="007317B8" w:rsidRPr="00B14C62">
        <w:t>ailē "</w:t>
      </w:r>
      <w:r w:rsidR="00C34CFC">
        <w:t>k</w:t>
      </w:r>
      <w:r>
        <w:t>ur</w:t>
      </w:r>
      <w:r w:rsidR="007317B8" w:rsidRPr="00B14C62">
        <w:t>as sasniegušas</w:t>
      </w:r>
      <w:r w:rsidR="005218B9">
        <w:t xml:space="preserve"> </w:t>
      </w:r>
      <w:r w:rsidR="007317B8" w:rsidRPr="00B14C62">
        <w:t>pensiju plānā noteikto pensijas vecumu"</w:t>
      </w:r>
      <w:r w:rsidR="005218B9">
        <w:t xml:space="preserve"> un </w:t>
      </w:r>
      <w:r w:rsidR="005218B9" w:rsidRPr="00B14C62">
        <w:t>ailē "</w:t>
      </w:r>
      <w:r w:rsidR="00C34CFC">
        <w:t>k</w:t>
      </w:r>
      <w:r>
        <w:t>ur</w:t>
      </w:r>
      <w:r w:rsidR="007E2642">
        <w:t>i</w:t>
      </w:r>
      <w:r w:rsidR="005218B9" w:rsidRPr="00B14C62">
        <w:t xml:space="preserve"> sasnieguši pensiju plānā noteikto pensijas vecumu"</w:t>
      </w:r>
      <w:r w:rsidR="00CE4247">
        <w:t>;</w:t>
      </w:r>
    </w:p>
    <w:p w14:paraId="2C271708" w14:textId="5D8B5C74" w:rsidR="007317B8" w:rsidRPr="00B14C62" w:rsidRDefault="00DC79E0" w:rsidP="00F22EA3">
      <w:pPr>
        <w:pStyle w:val="NApunkts2"/>
        <w:ind w:left="0"/>
      </w:pPr>
      <w:r>
        <w:t xml:space="preserve">to </w:t>
      </w:r>
      <w:r w:rsidR="00CE4247" w:rsidRPr="00B14C62">
        <w:t>dalībnieku skaitu, k</w:t>
      </w:r>
      <w:r>
        <w:t>uri</w:t>
      </w:r>
      <w:r w:rsidR="00CE4247" w:rsidRPr="00B14C62">
        <w:t xml:space="preserve"> saņem mantoto papildpensijas kapitālu pa daļām</w:t>
      </w:r>
      <w:r w:rsidR="00CE4247">
        <w:t>, uzrāda</w:t>
      </w:r>
      <w:r w:rsidR="00CE4247" w:rsidRPr="00B14C62">
        <w:t xml:space="preserve"> </w:t>
      </w:r>
      <w:r w:rsidR="005218B9">
        <w:t xml:space="preserve">attiecīgi </w:t>
      </w:r>
      <w:r w:rsidR="007317B8" w:rsidRPr="00B14C62">
        <w:t>ailē "</w:t>
      </w:r>
      <w:r w:rsidR="00C34CFC">
        <w:t>k</w:t>
      </w:r>
      <w:r>
        <w:t>ur</w:t>
      </w:r>
      <w:r w:rsidR="007317B8" w:rsidRPr="00B14C62">
        <w:t>as mantojušas</w:t>
      </w:r>
      <w:r w:rsidR="005218B9">
        <w:t xml:space="preserve"> </w:t>
      </w:r>
      <w:r w:rsidR="007317B8" w:rsidRPr="00B14C62">
        <w:t>cita dalībnieka uzkrāto papildpensijas kapitālu"</w:t>
      </w:r>
      <w:r w:rsidR="005218B9">
        <w:t xml:space="preserve"> un </w:t>
      </w:r>
      <w:r w:rsidR="005218B9" w:rsidRPr="00B14C62">
        <w:t>ailē "</w:t>
      </w:r>
      <w:r w:rsidR="00C34CFC">
        <w:t>k</w:t>
      </w:r>
      <w:r>
        <w:t>ur</w:t>
      </w:r>
      <w:r w:rsidR="007E2642">
        <w:t>i</w:t>
      </w:r>
      <w:r w:rsidR="005218B9" w:rsidRPr="00B14C62">
        <w:t xml:space="preserve"> mantojuši cita dalībnieka uzkrāto papildpensijas kapitālu"</w:t>
      </w:r>
      <w:r w:rsidR="007317B8" w:rsidRPr="00B14C62">
        <w:t>;</w:t>
      </w:r>
    </w:p>
    <w:p w14:paraId="72AB4A98" w14:textId="6C7AAC04" w:rsidR="007317B8" w:rsidRPr="00B14C62" w:rsidRDefault="007317B8" w:rsidP="00F22EA3">
      <w:pPr>
        <w:pStyle w:val="NApunkts2"/>
        <w:ind w:left="0"/>
      </w:pPr>
      <w:r w:rsidRPr="00B14C62">
        <w:t>ailē "</w:t>
      </w:r>
      <w:r w:rsidR="00223D61">
        <w:t>V</w:t>
      </w:r>
      <w:r w:rsidRPr="00B14C62">
        <w:t>eiktās iemaksas</w:t>
      </w:r>
      <w:r w:rsidR="00223D61">
        <w:t xml:space="preserve"> (</w:t>
      </w:r>
      <w:r w:rsidR="00223D61" w:rsidRPr="00ED0C18">
        <w:rPr>
          <w:i/>
          <w:iCs/>
        </w:rPr>
        <w:t>euro</w:t>
      </w:r>
      <w:r w:rsidR="00223D61">
        <w:t>)</w:t>
      </w:r>
      <w:r w:rsidR="00B6014F">
        <w:t>;</w:t>
      </w:r>
      <w:r w:rsidR="00223D61">
        <w:t xml:space="preserve"> par sievietēm</w:t>
      </w:r>
      <w:r w:rsidR="005218B9">
        <w:t>" un ailē "V</w:t>
      </w:r>
      <w:r w:rsidR="005218B9" w:rsidRPr="00B14C62">
        <w:t>eiktās iemaksas</w:t>
      </w:r>
      <w:r w:rsidR="005218B9">
        <w:t xml:space="preserve"> (</w:t>
      </w:r>
      <w:r w:rsidR="005218B9" w:rsidRPr="00ED0C18">
        <w:rPr>
          <w:i/>
          <w:iCs/>
        </w:rPr>
        <w:t>euro</w:t>
      </w:r>
      <w:r w:rsidR="005218B9">
        <w:t>)</w:t>
      </w:r>
      <w:r w:rsidR="00B6014F">
        <w:t>;</w:t>
      </w:r>
      <w:r w:rsidR="005218B9">
        <w:t xml:space="preserve"> par </w:t>
      </w:r>
      <w:r w:rsidR="00223D61">
        <w:t>vīriešiem"</w:t>
      </w:r>
      <w:r w:rsidRPr="00B14C62">
        <w:t xml:space="preserve"> </w:t>
      </w:r>
      <w:r w:rsidR="00722D62">
        <w:t>uzrāda</w:t>
      </w:r>
      <w:r w:rsidR="00722D62" w:rsidRPr="00B14C62">
        <w:t xml:space="preserve"> </w:t>
      </w:r>
      <w:r w:rsidRPr="00B14C62">
        <w:t xml:space="preserve">pensiju plānu dalībnieku labā veikto iemaksu kopsummu </w:t>
      </w:r>
      <w:r w:rsidR="00722D62" w:rsidRPr="006F4A2E">
        <w:t xml:space="preserve">valstu </w:t>
      </w:r>
      <w:r w:rsidRPr="006F4A2E">
        <w:t>dalījumā</w:t>
      </w:r>
      <w:r w:rsidRPr="00B14C62">
        <w:t>.</w:t>
      </w:r>
    </w:p>
    <w:p w14:paraId="3059AE5E" w14:textId="6496DAD7" w:rsidR="007317B8" w:rsidRDefault="007317B8" w:rsidP="00F22EA3">
      <w:pPr>
        <w:pStyle w:val="NApunkts1"/>
        <w:ind w:left="0" w:firstLine="0"/>
      </w:pPr>
      <w:bookmarkStart w:id="61" w:name="p20"/>
      <w:bookmarkStart w:id="62" w:name="p-730905"/>
      <w:bookmarkStart w:id="63" w:name="_Hlk162260140"/>
      <w:bookmarkStart w:id="64" w:name="_Hlk169780179"/>
      <w:bookmarkEnd w:id="61"/>
      <w:bookmarkEnd w:id="62"/>
      <w:r w:rsidRPr="00B14C62">
        <w:t>"Pārskatā par pensiju plāna dalībnieku vecuma struktūru un dalības stāžu"</w:t>
      </w:r>
      <w:bookmarkEnd w:id="63"/>
      <w:r w:rsidR="00722D62">
        <w:t xml:space="preserve"> </w:t>
      </w:r>
      <w:bookmarkEnd w:id="64"/>
      <w:r w:rsidR="00722D62">
        <w:t>uzrāda</w:t>
      </w:r>
      <w:r w:rsidRPr="00B14C62">
        <w:t xml:space="preserve"> pensiju plāna dalībnieku skaitu un </w:t>
      </w:r>
      <w:r w:rsidR="00223D61">
        <w:t>dalībnieku</w:t>
      </w:r>
      <w:r w:rsidR="00223D61" w:rsidRPr="00B14C62">
        <w:t xml:space="preserve"> </w:t>
      </w:r>
      <w:r w:rsidRPr="00B14C62">
        <w:t>uzkrāto papildpensijas kapitālu atbilstoši vecuma grupām un dalības stāžam</w:t>
      </w:r>
      <w:r w:rsidR="001D6553">
        <w:t xml:space="preserve"> privāto</w:t>
      </w:r>
      <w:r w:rsidRPr="00B14C62">
        <w:t xml:space="preserve"> pensiju fondu sistēmā</w:t>
      </w:r>
      <w:r w:rsidR="003B6DA2">
        <w:t>. J</w:t>
      </w:r>
      <w:r w:rsidRPr="00B14C62">
        <w:t xml:space="preserve">a dalībnieks pārnācis no cita </w:t>
      </w:r>
      <w:r w:rsidR="001D6553">
        <w:t xml:space="preserve">privātā </w:t>
      </w:r>
      <w:r w:rsidRPr="00B14C62">
        <w:t xml:space="preserve">pensiju fonda vai plāna, dalības stāžu uzrāda, ņemot vērā dalībnieka iepriekšējo dalības stāžu </w:t>
      </w:r>
      <w:r w:rsidR="001D6553">
        <w:t>privāto pensiju fondu sistēmā</w:t>
      </w:r>
      <w:r w:rsidRPr="00B14C62">
        <w:t>.</w:t>
      </w:r>
    </w:p>
    <w:p w14:paraId="14FE275D" w14:textId="360BAE3D" w:rsidR="00CD5BC7" w:rsidRPr="00B14C62" w:rsidRDefault="00AB6BE7" w:rsidP="00DB32BD">
      <w:pPr>
        <w:pStyle w:val="NAnodalaromiesucipari"/>
      </w:pPr>
      <w:r>
        <w:t xml:space="preserve">VII. </w:t>
      </w:r>
      <w:r w:rsidR="00CD5BC7" w:rsidRPr="00CD5BC7">
        <w:t>"Pārskat</w:t>
      </w:r>
      <w:r w:rsidR="00CD5BC7">
        <w:t>a</w:t>
      </w:r>
      <w:r w:rsidR="00CD5BC7" w:rsidRPr="00CD5BC7">
        <w:t xml:space="preserve"> par privātā pensiju fonda unikālo dalībnieku struktūru"</w:t>
      </w:r>
      <w:r w:rsidR="0009450B">
        <w:t>,</w:t>
      </w:r>
      <w:r w:rsidR="00CD5BC7">
        <w:t xml:space="preserve"> </w:t>
      </w:r>
      <w:r w:rsidR="00ED2B8C" w:rsidRPr="00731788">
        <w:t>"</w:t>
      </w:r>
      <w:r w:rsidR="00ED2B8C">
        <w:t>Pensiju</w:t>
      </w:r>
      <w:r w:rsidR="00ED2B8C" w:rsidRPr="00731788">
        <w:t xml:space="preserve"> plāna alternatīvo ieguldījumu fondos iemaksājamā kapitāla vērtības pārskata"</w:t>
      </w:r>
      <w:r w:rsidR="00ED2B8C">
        <w:t xml:space="preserve"> un </w:t>
      </w:r>
      <w:r w:rsidR="00CD5BC7" w:rsidRPr="00CD5BC7">
        <w:t>"Kolektīvās dalības līgumu daļas neto aktīvu kustības un saistību pārskat</w:t>
      </w:r>
      <w:r w:rsidR="00CD5BC7">
        <w:t>a</w:t>
      </w:r>
      <w:r w:rsidR="00CD5BC7" w:rsidRPr="00CD5BC7">
        <w:t>"</w:t>
      </w:r>
      <w:r w:rsidR="00CD5BC7">
        <w:t xml:space="preserve"> </w:t>
      </w:r>
      <w:r w:rsidR="00731788" w:rsidRPr="00731788">
        <w:t xml:space="preserve"> </w:t>
      </w:r>
      <w:r w:rsidR="00CD5BC7">
        <w:t>sagatavošanas prasības</w:t>
      </w:r>
    </w:p>
    <w:p w14:paraId="21F2D5F3" w14:textId="1819C35F" w:rsidR="00223D61" w:rsidRDefault="004864B8" w:rsidP="00F22EA3">
      <w:pPr>
        <w:pStyle w:val="NApunkts1"/>
        <w:ind w:left="0" w:firstLine="0"/>
      </w:pPr>
      <w:bookmarkStart w:id="65" w:name="p21"/>
      <w:bookmarkStart w:id="66" w:name="p-730906"/>
      <w:bookmarkStart w:id="67" w:name="_Hlk169780222"/>
      <w:bookmarkEnd w:id="65"/>
      <w:bookmarkEnd w:id="66"/>
      <w:r>
        <w:t>"</w:t>
      </w:r>
      <w:r w:rsidRPr="004864B8">
        <w:t>Pārskat</w:t>
      </w:r>
      <w:r>
        <w:t>ā</w:t>
      </w:r>
      <w:r w:rsidRPr="004864B8">
        <w:t xml:space="preserve"> par </w:t>
      </w:r>
      <w:r w:rsidR="00BE07E5">
        <w:t xml:space="preserve">privātā </w:t>
      </w:r>
      <w:r w:rsidRPr="004864B8">
        <w:t>pensiju fonda unikālo dalībnieku struktūru</w:t>
      </w:r>
      <w:r>
        <w:t xml:space="preserve">" </w:t>
      </w:r>
      <w:bookmarkEnd w:id="67"/>
      <w:r>
        <w:t xml:space="preserve">uzrāda privātajā pensiju fondā esošo unikālo </w:t>
      </w:r>
      <w:r w:rsidRPr="004864B8">
        <w:t>dalībnieku</w:t>
      </w:r>
      <w:r w:rsidR="00DD1777">
        <w:t xml:space="preserve"> </w:t>
      </w:r>
      <w:r w:rsidR="00DD1777" w:rsidRPr="004864B8">
        <w:t>skaitu</w:t>
      </w:r>
      <w:r w:rsidR="00F22EA3">
        <w:t xml:space="preserve"> </w:t>
      </w:r>
      <w:r w:rsidR="00563F74">
        <w:t>sieviešu un vīriešu dalījumā</w:t>
      </w:r>
      <w:r w:rsidR="00563F74" w:rsidRPr="00DD1777">
        <w:t xml:space="preserve"> </w:t>
      </w:r>
      <w:r w:rsidRPr="004864B8">
        <w:t>un</w:t>
      </w:r>
      <w:r w:rsidR="00DD1777">
        <w:t xml:space="preserve"> attiecīgo</w:t>
      </w:r>
      <w:r w:rsidRPr="004864B8">
        <w:t xml:space="preserve"> dalībnieku uzkrāto papildpensijas kapitālu atbilstoši norādītajām vecuma grupām</w:t>
      </w:r>
      <w:r w:rsidR="00145ACA">
        <w:t xml:space="preserve">. </w:t>
      </w:r>
      <w:r w:rsidR="009E22F0" w:rsidRPr="009E22F0">
        <w:t>Personu identificē kā vienu unikālo dalībnieku neatkarīgi no tā, cik pensiju plānos tā piedalās</w:t>
      </w:r>
      <w:r w:rsidR="00563F74">
        <w:t xml:space="preserve">. </w:t>
      </w:r>
      <w:r w:rsidR="00145ACA">
        <w:t>Ailē "</w:t>
      </w:r>
      <w:r w:rsidR="00145ACA" w:rsidRPr="00145ACA">
        <w:t>Iemaksas veiktas pēdējo 12</w:t>
      </w:r>
      <w:r w:rsidR="00F22EA3">
        <w:t> </w:t>
      </w:r>
      <w:r w:rsidR="00145ACA" w:rsidRPr="00145ACA">
        <w:t>mēnešu laikā</w:t>
      </w:r>
      <w:r w:rsidR="00145ACA">
        <w:t xml:space="preserve">" </w:t>
      </w:r>
      <w:r w:rsidR="005218B9">
        <w:t>un ailē "</w:t>
      </w:r>
      <w:r w:rsidR="005218B9" w:rsidRPr="00145ACA">
        <w:t xml:space="preserve">Iemaksas </w:t>
      </w:r>
      <w:r w:rsidR="005218B9">
        <w:t>nav veiktas</w:t>
      </w:r>
      <w:r w:rsidR="005218B9" w:rsidRPr="00145ACA">
        <w:t xml:space="preserve"> pēdējo 12</w:t>
      </w:r>
      <w:r w:rsidR="00F22EA3">
        <w:t> </w:t>
      </w:r>
      <w:r w:rsidR="005218B9" w:rsidRPr="00145ACA">
        <w:t>mēnešu laikā</w:t>
      </w:r>
      <w:r w:rsidR="005218B9">
        <w:t xml:space="preserve">" </w:t>
      </w:r>
      <w:r w:rsidR="00145ACA">
        <w:t>uzrāda dalībnieku skaitu un uzkrāto papildpensijas kapitālu, ja iemaksas kādā no pensiju plāniem attiecīgi ir vai nav veiktas pēdējo 12</w:t>
      </w:r>
      <w:r w:rsidR="00F22EA3">
        <w:t> </w:t>
      </w:r>
      <w:r w:rsidR="00145ACA">
        <w:t>mēnešu laikā.</w:t>
      </w:r>
    </w:p>
    <w:p w14:paraId="60B52064" w14:textId="77777777" w:rsidR="00ED2B8C" w:rsidRPr="00B14C62" w:rsidRDefault="00ED2B8C" w:rsidP="00ED2B8C">
      <w:pPr>
        <w:pStyle w:val="NApunkts1"/>
        <w:ind w:left="0" w:firstLine="0"/>
      </w:pPr>
      <w:bookmarkStart w:id="68" w:name="_Hlk169780234"/>
      <w:r w:rsidRPr="00731788">
        <w:t>"</w:t>
      </w:r>
      <w:r>
        <w:t>Pensiju</w:t>
      </w:r>
      <w:r w:rsidRPr="00731788">
        <w:t xml:space="preserve"> plāna alternatīvo ieguldījumu fondos iemaksājamā kapitāla vērtības pārskata" ailē "Alternatīvo ieguldījumu fondā iemaksājamā kapitāla vērtība (</w:t>
      </w:r>
      <w:r w:rsidRPr="00983001">
        <w:rPr>
          <w:i/>
          <w:iCs/>
        </w:rPr>
        <w:t>euro</w:t>
      </w:r>
      <w:r w:rsidRPr="00731788">
        <w:t xml:space="preserve">)" </w:t>
      </w:r>
      <w:r w:rsidRPr="00731788">
        <w:lastRenderedPageBreak/>
        <w:t xml:space="preserve">uzrāda jebkādas saistības, kuras </w:t>
      </w:r>
      <w:r>
        <w:t xml:space="preserve">pensiju plāna </w:t>
      </w:r>
      <w:r w:rsidRPr="00731788">
        <w:t>līdzekļu pārvaldītājam uzliek pienākumu alternatīvo ieguldījumu fonda darbības noteikumos vai dibināšanas dokumentā noteiktajā termiņā iegādāties šā fonda ieguldījumu daļas vai iemaksāt tajā kapitālu.</w:t>
      </w:r>
    </w:p>
    <w:p w14:paraId="7B831D71" w14:textId="5584F5E9" w:rsidR="007317B8" w:rsidRPr="00B14C62" w:rsidRDefault="007317B8" w:rsidP="00F22EA3">
      <w:pPr>
        <w:pStyle w:val="NApunkts1"/>
        <w:ind w:left="0" w:firstLine="0"/>
      </w:pPr>
      <w:r w:rsidRPr="00B14C62">
        <w:t xml:space="preserve">"Kolektīvās dalības līgumu </w:t>
      </w:r>
      <w:r w:rsidR="00AD6F39">
        <w:t>daļa</w:t>
      </w:r>
      <w:r w:rsidR="005218B9">
        <w:t>s</w:t>
      </w:r>
      <w:r w:rsidR="00AD6F39">
        <w:t xml:space="preserve"> </w:t>
      </w:r>
      <w:r w:rsidRPr="00B14C62">
        <w:t xml:space="preserve">neto aktīvu kustības un saistību pārskatā" </w:t>
      </w:r>
      <w:bookmarkEnd w:id="68"/>
      <w:r w:rsidR="00F76887">
        <w:t xml:space="preserve">uzrāda </w:t>
      </w:r>
      <w:r w:rsidR="005554A9" w:rsidRPr="00B14C62">
        <w:t>kolektīvās dalības līgumu</w:t>
      </w:r>
      <w:r w:rsidRPr="00B14C62">
        <w:t xml:space="preserve"> daļu atklātā pensiju fonda visu pensiju plānu neto aktīvos un saistībās, k</w:t>
      </w:r>
      <w:r w:rsidR="000F10FE">
        <w:t>ura</w:t>
      </w:r>
      <w:r w:rsidRPr="00B14C62">
        <w:t xml:space="preserve"> saistīta ar </w:t>
      </w:r>
      <w:r w:rsidR="00145ACA" w:rsidRPr="001325C3">
        <w:t>darba devēju</w:t>
      </w:r>
      <w:r w:rsidR="001325C3" w:rsidRPr="001325C3">
        <w:t xml:space="preserve"> </w:t>
      </w:r>
      <w:r w:rsidRPr="001325C3">
        <w:t>pensiju plānu dalībnieku labā veiktajām</w:t>
      </w:r>
      <w:r w:rsidRPr="00B14C62">
        <w:t xml:space="preserve"> iemaksām</w:t>
      </w:r>
      <w:r w:rsidR="00B93E76" w:rsidRPr="00B93E76">
        <w:t xml:space="preserve"> (</w:t>
      </w:r>
      <w:r w:rsidR="00B93E76">
        <w:t xml:space="preserve">arī </w:t>
      </w:r>
      <w:r w:rsidR="00B93E76" w:rsidRPr="00B93E76">
        <w:t>individuālās dalības gadījumā)</w:t>
      </w:r>
      <w:r w:rsidR="00D313AC">
        <w:t xml:space="preserve"> </w:t>
      </w:r>
      <w:r w:rsidRPr="00B14C62">
        <w:t>un uzkrāto papildpensijas kapitālu (</w:t>
      </w:r>
      <w:r w:rsidR="00367D4E">
        <w:t>turpmāk</w:t>
      </w:r>
      <w:r w:rsidR="00F22EA3">
        <w:t> </w:t>
      </w:r>
      <w:r w:rsidRPr="00B14C62">
        <w:t>– kolektīvās dalības līgumu daļa):</w:t>
      </w:r>
    </w:p>
    <w:p w14:paraId="700D7B53" w14:textId="1A759EAF" w:rsidR="007317B8" w:rsidRPr="00B14C62" w:rsidRDefault="00E91AB2" w:rsidP="00F22EA3">
      <w:pPr>
        <w:pStyle w:val="NApunkts2"/>
        <w:ind w:left="0"/>
      </w:pPr>
      <w:r>
        <w:t>210. </w:t>
      </w:r>
      <w:r w:rsidR="007317B8" w:rsidRPr="00B14C62">
        <w:t>pozīcijā "Iemaksas"</w:t>
      </w:r>
      <w:r w:rsidR="004F0BB8">
        <w:t xml:space="preserve"> </w:t>
      </w:r>
      <w:r w:rsidR="009E3B34">
        <w:t>uz</w:t>
      </w:r>
      <w:r w:rsidR="007317B8" w:rsidRPr="00B14C62">
        <w:t>rāda visas iemaksas, kas ir attiecināmas uz kolektīvās dalības līgum</w:t>
      </w:r>
      <w:r w:rsidR="00871466">
        <w:t>u daļas</w:t>
      </w:r>
      <w:r w:rsidR="007317B8" w:rsidRPr="00B14C62">
        <w:t xml:space="preserve"> pensiju plānu dalībniekiem, </w:t>
      </w:r>
      <w:r w:rsidR="006F3734">
        <w:t>tai skaitā</w:t>
      </w:r>
      <w:r w:rsidR="007317B8" w:rsidRPr="00B14C62">
        <w:t xml:space="preserve"> iemaksas papildpensijas nodrošināšanai, kas pieņemtas no iemaksas veicošā darba devēja darbinieku labā vai </w:t>
      </w:r>
      <w:r w:rsidR="005554A9">
        <w:t xml:space="preserve">no </w:t>
      </w:r>
      <w:r w:rsidR="007317B8" w:rsidRPr="00B14C62">
        <w:t xml:space="preserve">pašnodarbinātas personas, kura veic iemaksas savā labā, un iemaksas, kas saņemtas no cita </w:t>
      </w:r>
      <w:r w:rsidR="008E6A75">
        <w:t xml:space="preserve">privātā </w:t>
      </w:r>
      <w:r w:rsidR="007317B8" w:rsidRPr="00B14C62">
        <w:t xml:space="preserve">pensiju fonda pensiju plāna vai tā daļas nodošanas gadījumā, atsevišķi </w:t>
      </w:r>
      <w:r w:rsidR="009E3B34">
        <w:t>uz</w:t>
      </w:r>
      <w:r w:rsidR="007317B8" w:rsidRPr="00B14C62">
        <w:t xml:space="preserve">rādot no </w:t>
      </w:r>
      <w:r w:rsidR="008E6A75">
        <w:t xml:space="preserve">privātā </w:t>
      </w:r>
      <w:r w:rsidR="007317B8" w:rsidRPr="00B14C62">
        <w:t>pensiju fonda Latvijā un pārrobežu darbības rezultātā saņemtās iemaksas;</w:t>
      </w:r>
    </w:p>
    <w:p w14:paraId="504101FB" w14:textId="187F9428" w:rsidR="007317B8" w:rsidRPr="00B14C62" w:rsidRDefault="00E91AB2" w:rsidP="00F22EA3">
      <w:pPr>
        <w:pStyle w:val="NApunkts2"/>
        <w:ind w:left="0"/>
      </w:pPr>
      <w:r>
        <w:t>220. </w:t>
      </w:r>
      <w:r w:rsidR="007317B8" w:rsidRPr="00B14C62">
        <w:t>pozīcijā "Ienākumi"</w:t>
      </w:r>
      <w:r w:rsidR="004F0BB8">
        <w:t xml:space="preserve"> </w:t>
      </w:r>
      <w:r w:rsidR="009E3B34">
        <w:t>uz</w:t>
      </w:r>
      <w:r w:rsidR="007317B8" w:rsidRPr="00B14C62">
        <w:t xml:space="preserve">rāda visus uz kolektīvās dalības līgumu daļu attiecināmos ienākumus, </w:t>
      </w:r>
      <w:r w:rsidR="006F3734">
        <w:t>tai skaitā</w:t>
      </w:r>
      <w:r w:rsidR="007317B8" w:rsidRPr="00B14C62">
        <w:t xml:space="preserve"> procentu ienākumus, ienākumus no dividendēm, ienākumus saistībā ar ieguldījumu īpašumu, </w:t>
      </w:r>
      <w:r w:rsidR="007317B8" w:rsidRPr="00CE1554">
        <w:t>pensiju fonda</w:t>
      </w:r>
      <w:r w:rsidR="007317B8" w:rsidRPr="00B14C62">
        <w:t xml:space="preserve"> ienākumu pārsniegumu pār izdevumiem, kuru ieskaita pensiju plānā;</w:t>
      </w:r>
    </w:p>
    <w:p w14:paraId="68F5EA80" w14:textId="7465F2FC" w:rsidR="007317B8" w:rsidRPr="00B14C62" w:rsidRDefault="00E91AB2" w:rsidP="00F22EA3">
      <w:pPr>
        <w:pStyle w:val="NApunkts2"/>
        <w:ind w:left="0"/>
      </w:pPr>
      <w:r>
        <w:t>330. </w:t>
      </w:r>
      <w:r w:rsidR="007317B8" w:rsidRPr="00B14C62">
        <w:t xml:space="preserve">pozīcijā "Izdevumi" </w:t>
      </w:r>
      <w:r w:rsidR="009E3B34">
        <w:t>uz</w:t>
      </w:r>
      <w:r w:rsidR="007317B8" w:rsidRPr="00B14C62">
        <w:t xml:space="preserve">rāda visus uz kolektīvās dalības līgumu daļu attiecināmos izdevumus, </w:t>
      </w:r>
      <w:r w:rsidR="006F3734">
        <w:t>tai skaitā</w:t>
      </w:r>
      <w:r w:rsidR="007317B8" w:rsidRPr="00B14C62">
        <w:t xml:space="preserve"> procentu izdevumus, izdevumus saistībā ar ieguldījumu īpašumu, ieguldījumu pārvaldīšanas izdevumus u</w:t>
      </w:r>
      <w:r w:rsidR="004F0BB8">
        <w:t>n citus</w:t>
      </w:r>
      <w:r w:rsidR="007317B8" w:rsidRPr="00B14C62">
        <w:t xml:space="preserve"> izdevumus, atsevišķi </w:t>
      </w:r>
      <w:r w:rsidR="009E3B34">
        <w:t>uz</w:t>
      </w:r>
      <w:r w:rsidR="007317B8" w:rsidRPr="00B14C62">
        <w:t>rādot administratīvos izdevumus;</w:t>
      </w:r>
    </w:p>
    <w:p w14:paraId="3D32150E" w14:textId="7DF355EC" w:rsidR="007317B8" w:rsidRPr="00B14C62" w:rsidRDefault="00E91AB2" w:rsidP="00F22EA3">
      <w:pPr>
        <w:pStyle w:val="NApunkts2"/>
        <w:ind w:left="0"/>
      </w:pPr>
      <w:r>
        <w:t>350. </w:t>
      </w:r>
      <w:r w:rsidR="007317B8" w:rsidRPr="00B14C62">
        <w:t>pozīcijā "Citas izmaiņas (+/–)"</w:t>
      </w:r>
      <w:r w:rsidR="004F0BB8">
        <w:t xml:space="preserve"> </w:t>
      </w:r>
      <w:r w:rsidR="009E3B34">
        <w:t>uz</w:t>
      </w:r>
      <w:r w:rsidR="007317B8" w:rsidRPr="00B14C62">
        <w:t xml:space="preserve">rāda citas izmaiņas, kas nav saistītas ar pārskatā iepriekš </w:t>
      </w:r>
      <w:r w:rsidR="009E3B34">
        <w:t>uz</w:t>
      </w:r>
      <w:r w:rsidR="007317B8" w:rsidRPr="00B14C62">
        <w:t>rādītajiem darījumiem un ieguldījumu vērtības izmaiņām, bet ietekmē pensiju plāna neto aktīvu vērtību</w:t>
      </w:r>
      <w:r w:rsidR="007E4DB3">
        <w:t xml:space="preserve"> (</w:t>
      </w:r>
      <w:r w:rsidR="007317B8" w:rsidRPr="00B14C62">
        <w:t>piemēram, ar demogrāfisko pieņēmumu izmaiņām saistītu aktuāro aprēķinu rezultātus</w:t>
      </w:r>
      <w:r w:rsidR="007E4DB3">
        <w:t>)</w:t>
      </w:r>
      <w:r w:rsidR="007317B8" w:rsidRPr="00B14C62">
        <w:t>;</w:t>
      </w:r>
    </w:p>
    <w:p w14:paraId="455E8AC9" w14:textId="55BBDA00" w:rsidR="007317B8" w:rsidRDefault="00E91AB2" w:rsidP="00F22EA3">
      <w:pPr>
        <w:pStyle w:val="NApunkts2"/>
        <w:ind w:left="0"/>
      </w:pPr>
      <w:r>
        <w:t>500. </w:t>
      </w:r>
      <w:r w:rsidR="007317B8" w:rsidRPr="00B14C62">
        <w:t>pozīcijā "Saistības"</w:t>
      </w:r>
      <w:r w:rsidR="004F0BB8">
        <w:t xml:space="preserve"> </w:t>
      </w:r>
      <w:r w:rsidR="009E3B34">
        <w:t>uz</w:t>
      </w:r>
      <w:r w:rsidR="007317B8" w:rsidRPr="00B14C62">
        <w:t xml:space="preserve">rāda visas </w:t>
      </w:r>
      <w:r w:rsidR="00A03EC7">
        <w:t xml:space="preserve">privātā </w:t>
      </w:r>
      <w:r w:rsidR="007317B8" w:rsidRPr="00CE1554">
        <w:t>pensiju fonda</w:t>
      </w:r>
      <w:r w:rsidR="007317B8" w:rsidRPr="00B14C62">
        <w:t xml:space="preserve"> uz kolektīvās dalības līgumu daļu attiecināmās saistības.</w:t>
      </w:r>
    </w:p>
    <w:p w14:paraId="1A900E72" w14:textId="77777777" w:rsidR="00830C02" w:rsidRDefault="00830C02" w:rsidP="00830C02">
      <w:pPr>
        <w:pStyle w:val="NApunkts1"/>
        <w:keepNext/>
        <w:keepLines/>
        <w:numPr>
          <w:ilvl w:val="0"/>
          <w:numId w:val="0"/>
        </w:numPr>
        <w:spacing w:before="0"/>
        <w:rPr>
          <w:ins w:id="69" w:author="Sandra Sedleniece" w:date="2026-02-02T12:30:00Z" w16du:dateUtc="2026-02-02T10:30:00Z"/>
          <w:b/>
          <w:bCs/>
        </w:rPr>
      </w:pPr>
    </w:p>
    <w:p w14:paraId="07C0D5F6" w14:textId="352654CD" w:rsidR="00830C02" w:rsidRDefault="00830C02" w:rsidP="00830C02">
      <w:pPr>
        <w:pStyle w:val="NApunkts1"/>
        <w:keepNext/>
        <w:keepLines/>
        <w:numPr>
          <w:ilvl w:val="0"/>
          <w:numId w:val="0"/>
        </w:numPr>
        <w:spacing w:before="0"/>
        <w:rPr>
          <w:b/>
          <w:bCs/>
        </w:rPr>
      </w:pPr>
      <w:ins w:id="70" w:author="Sandra Sedleniece" w:date="2026-02-02T12:30:00Z" w16du:dateUtc="2026-02-02T10:30:00Z">
        <w:r w:rsidRPr="007D1573">
          <w:rPr>
            <w:b/>
            <w:bCs/>
          </w:rPr>
          <w:t>VII</w:t>
        </w:r>
        <w:r>
          <w:rPr>
            <w:b/>
            <w:bCs/>
          </w:rPr>
          <w:t>.</w:t>
        </w:r>
        <w:r w:rsidRPr="00EC72E0">
          <w:rPr>
            <w:b/>
            <w:bCs/>
            <w:vertAlign w:val="superscript"/>
          </w:rPr>
          <w:t>1</w:t>
        </w:r>
        <w:r w:rsidRPr="00EC72E0">
          <w:rPr>
            <w:b/>
            <w:bCs/>
          </w:rPr>
          <w:t xml:space="preserve"> "Pārskata par pensiju plānu </w:t>
        </w:r>
        <w:r>
          <w:rPr>
            <w:b/>
            <w:bCs/>
          </w:rPr>
          <w:t xml:space="preserve">vai PEPP plānu </w:t>
        </w:r>
        <w:r w:rsidRPr="00EC72E0">
          <w:rPr>
            <w:b/>
            <w:bCs/>
          </w:rPr>
          <w:t>darbības rezultātiem"</w:t>
        </w:r>
        <w:r>
          <w:rPr>
            <w:b/>
            <w:bCs/>
          </w:rPr>
          <w:t xml:space="preserve"> sniegšanas kārtība</w:t>
        </w:r>
      </w:ins>
    </w:p>
    <w:p w14:paraId="4EF4BD66" w14:textId="77777777" w:rsidR="009774E1" w:rsidRDefault="009774E1" w:rsidP="00830C02">
      <w:pPr>
        <w:pStyle w:val="NApunkts1"/>
        <w:keepNext/>
        <w:keepLines/>
        <w:numPr>
          <w:ilvl w:val="0"/>
          <w:numId w:val="0"/>
        </w:numPr>
        <w:spacing w:before="0"/>
        <w:rPr>
          <w:ins w:id="71" w:author="Sandra Sedleniece" w:date="2026-02-02T12:30:00Z" w16du:dateUtc="2026-02-02T10:30:00Z"/>
        </w:rPr>
      </w:pPr>
    </w:p>
    <w:p w14:paraId="0BDCF033" w14:textId="77777777" w:rsidR="00830C02" w:rsidRDefault="00830C02" w:rsidP="00830C02">
      <w:pPr>
        <w:pStyle w:val="NApunkts1"/>
        <w:keepNext/>
        <w:keepLines/>
        <w:numPr>
          <w:ilvl w:val="0"/>
          <w:numId w:val="0"/>
        </w:numPr>
        <w:spacing w:before="0"/>
        <w:rPr>
          <w:ins w:id="72" w:author="Sandra Sedleniece" w:date="2026-02-02T12:30:00Z" w16du:dateUtc="2026-02-02T10:30:00Z"/>
        </w:rPr>
      </w:pPr>
      <w:ins w:id="73" w:author="Sandra Sedleniece" w:date="2026-02-02T12:30:00Z" w16du:dateUtc="2026-02-02T10:30:00Z">
        <w:r>
          <w:t>26.</w:t>
        </w:r>
        <w:r w:rsidRPr="007F4B1A">
          <w:rPr>
            <w:vertAlign w:val="superscript"/>
          </w:rPr>
          <w:t>1</w:t>
        </w:r>
        <w:r>
          <w:t> "Pārskatu par pensiju plānu vai PEPP plānu darbības rezultātiem" sagatavo, ņemot vērā šādas prasības:</w:t>
        </w:r>
      </w:ins>
    </w:p>
    <w:p w14:paraId="35F77FFD" w14:textId="77777777" w:rsidR="00830C02" w:rsidRDefault="00830C02" w:rsidP="00830C02">
      <w:pPr>
        <w:pStyle w:val="NApunkts1"/>
        <w:keepNext/>
        <w:keepLines/>
        <w:numPr>
          <w:ilvl w:val="0"/>
          <w:numId w:val="0"/>
        </w:numPr>
        <w:spacing w:before="0"/>
        <w:rPr>
          <w:ins w:id="74" w:author="Sandra Sedleniece" w:date="2026-02-02T12:30:00Z" w16du:dateUtc="2026-02-02T10:30:00Z"/>
        </w:rPr>
      </w:pPr>
      <w:ins w:id="75" w:author="Sandra Sedleniece" w:date="2026-02-02T12:30:00Z" w16du:dateUtc="2026-02-02T10:30:00Z">
        <w:r>
          <w:t>26.</w:t>
        </w:r>
        <w:r w:rsidRPr="007F4B1A">
          <w:rPr>
            <w:vertAlign w:val="superscript"/>
          </w:rPr>
          <w:t>1</w:t>
        </w:r>
        <w:r>
          <w:t>1. pozīcijā "Plāna kods" uzrāda kodu, kuru</w:t>
        </w:r>
        <w:r w:rsidRPr="007F4B1A">
          <w:t xml:space="preserve"> </w:t>
        </w:r>
        <w:r>
          <w:t>pensiju plāna vai PEPP plāna reģistrācijas brīdī piešķīra Latvijas Banka;</w:t>
        </w:r>
      </w:ins>
    </w:p>
    <w:p w14:paraId="72F5CDDF" w14:textId="77777777" w:rsidR="00830C02" w:rsidRDefault="00830C02" w:rsidP="00830C02">
      <w:pPr>
        <w:pStyle w:val="NApunkts1"/>
        <w:keepNext/>
        <w:keepLines/>
        <w:numPr>
          <w:ilvl w:val="0"/>
          <w:numId w:val="0"/>
        </w:numPr>
        <w:spacing w:before="0"/>
        <w:rPr>
          <w:ins w:id="76" w:author="Sandra Sedleniece" w:date="2026-02-02T12:30:00Z" w16du:dateUtc="2026-02-02T10:30:00Z"/>
        </w:rPr>
      </w:pPr>
      <w:ins w:id="77" w:author="Sandra Sedleniece" w:date="2026-02-02T12:30:00Z" w16du:dateUtc="2026-02-02T10:30:00Z">
        <w:r w:rsidRPr="0052075B">
          <w:t>26.</w:t>
        </w:r>
        <w:r w:rsidRPr="002515F1">
          <w:rPr>
            <w:vertAlign w:val="superscript"/>
          </w:rPr>
          <w:t>1</w:t>
        </w:r>
        <w:r w:rsidRPr="0052075B">
          <w:t xml:space="preserve">2. </w:t>
        </w:r>
        <w:r>
          <w:t xml:space="preserve">pozīcijā </w:t>
        </w:r>
        <w:r w:rsidRPr="0032610E">
          <w:t>"</w:t>
        </w:r>
        <w:r>
          <w:t xml:space="preserve">Plāna </w:t>
        </w:r>
        <w:r w:rsidRPr="009630CB">
          <w:t>daļu skait</w:t>
        </w:r>
        <w:r>
          <w:t>s</w:t>
        </w:r>
        <w:r w:rsidRPr="0032610E">
          <w:t>"</w:t>
        </w:r>
        <w:r>
          <w:t xml:space="preserve"> uzrāda vērtību</w:t>
        </w:r>
        <w:r w:rsidRPr="009630CB">
          <w:t xml:space="preserve"> </w:t>
        </w:r>
        <w:r w:rsidRPr="0052075B">
          <w:t>līdz četrām zīmēm aiz komata</w:t>
        </w:r>
        <w:r>
          <w:t xml:space="preserve">, pozīcijā "Plāna neto aktīvi" </w:t>
        </w:r>
        <w:r w:rsidRPr="0052075B">
          <w:t xml:space="preserve">summas </w:t>
        </w:r>
        <w:r w:rsidRPr="002515F1">
          <w:rPr>
            <w:i/>
            <w:iCs/>
          </w:rPr>
          <w:t>euro</w:t>
        </w:r>
        <w:r w:rsidRPr="0052075B">
          <w:t xml:space="preserve"> </w:t>
        </w:r>
        <w:r>
          <w:t>uzrāda</w:t>
        </w:r>
        <w:r w:rsidRPr="0052075B">
          <w:t xml:space="preserve"> līdz divām zīmēm aiz komata</w:t>
        </w:r>
        <w:r>
          <w:t>, pozīcijā "P</w:t>
        </w:r>
        <w:r w:rsidRPr="00343E4F">
          <w:t>lāna daļas vērtīb</w:t>
        </w:r>
        <w:r>
          <w:t xml:space="preserve">a </w:t>
        </w:r>
        <w:r w:rsidRPr="002515F1">
          <w:t>(</w:t>
        </w:r>
        <w:r w:rsidRPr="002515F1">
          <w:rPr>
            <w:i/>
            <w:iCs/>
          </w:rPr>
          <w:t>euro</w:t>
        </w:r>
        <w:r w:rsidRPr="002515F1">
          <w:t>)</w:t>
        </w:r>
        <w:r>
          <w:t xml:space="preserve">" summas </w:t>
        </w:r>
        <w:r w:rsidRPr="002515F1">
          <w:rPr>
            <w:i/>
            <w:iCs/>
          </w:rPr>
          <w:t>euro</w:t>
        </w:r>
        <w:r>
          <w:t xml:space="preserve"> uzrāda līdz četrām zīmēm aiz komata</w:t>
        </w:r>
        <w:r w:rsidRPr="0052075B">
          <w:t>;</w:t>
        </w:r>
      </w:ins>
    </w:p>
    <w:p w14:paraId="0A312614" w14:textId="6A1A227F" w:rsidR="00830C02" w:rsidRPr="0052075B" w:rsidRDefault="00830C02" w:rsidP="00830C02">
      <w:pPr>
        <w:pStyle w:val="NApunkts1"/>
        <w:keepNext/>
        <w:keepLines/>
        <w:numPr>
          <w:ilvl w:val="0"/>
          <w:numId w:val="0"/>
        </w:numPr>
        <w:spacing w:before="0"/>
        <w:rPr>
          <w:ins w:id="78" w:author="Sandra Sedleniece" w:date="2026-02-02T12:30:00Z" w16du:dateUtc="2026-02-02T10:30:00Z"/>
        </w:rPr>
      </w:pPr>
      <w:ins w:id="79" w:author="Sandra Sedleniece" w:date="2026-02-02T12:30:00Z" w16du:dateUtc="2026-02-02T10:30:00Z">
        <w:r>
          <w:t>26.1.3. pozīciju "P</w:t>
        </w:r>
        <w:r w:rsidRPr="00343E4F">
          <w:t>lāna daļas vērtīb</w:t>
        </w:r>
        <w:r>
          <w:t xml:space="preserve">a </w:t>
        </w:r>
        <w:r w:rsidRPr="002515F1">
          <w:t>(</w:t>
        </w:r>
        <w:r w:rsidRPr="002515F1">
          <w:rPr>
            <w:i/>
            <w:iCs/>
          </w:rPr>
          <w:t>euro</w:t>
        </w:r>
        <w:r w:rsidRPr="002515F1">
          <w:t>)</w:t>
        </w:r>
        <w:r>
          <w:t xml:space="preserve">" aprēķina, dalot pozīcijā "Plāna </w:t>
        </w:r>
        <w:r w:rsidRPr="00D324E6">
          <w:t>neto aktīvi (</w:t>
        </w:r>
        <w:r w:rsidRPr="00D324E6">
          <w:rPr>
            <w:i/>
            <w:iCs/>
          </w:rPr>
          <w:t>euro</w:t>
        </w:r>
        <w:r w:rsidRPr="00D324E6">
          <w:t>)</w:t>
        </w:r>
        <w:r>
          <w:t xml:space="preserve">" norādīto vērtību ar pozīcijā "Plāna </w:t>
        </w:r>
        <w:r w:rsidRPr="00D324E6">
          <w:t>daļu skaits</w:t>
        </w:r>
        <w:r>
          <w:t>" norādīto skaitu.</w:t>
        </w:r>
      </w:ins>
    </w:p>
    <w:p w14:paraId="5F0C8569" w14:textId="2BB52E17" w:rsidR="00830C02" w:rsidRPr="00B278BC" w:rsidRDefault="00830C02" w:rsidP="00DB32BD">
      <w:pPr>
        <w:pStyle w:val="NAnodalaromiesucipari"/>
      </w:pPr>
      <w:ins w:id="80" w:author="Sandra Sedleniece" w:date="2026-02-02T12:30:00Z" w16du:dateUtc="2026-02-02T10:30:00Z">
        <w:r w:rsidRPr="00B278BC">
          <w:t>26.</w:t>
        </w:r>
        <w:r w:rsidRPr="00B278BC">
          <w:rPr>
            <w:vertAlign w:val="superscript"/>
          </w:rPr>
          <w:t>2</w:t>
        </w:r>
        <w:r w:rsidRPr="00B278BC">
          <w:t xml:space="preserve"> Ja iesniegtajā pārskatā </w:t>
        </w:r>
      </w:ins>
      <w:ins w:id="81" w:author="Laura Birziņa" w:date="2026-02-04T13:23:00Z" w16du:dateUtc="2026-02-04T11:23:00Z">
        <w:r w:rsidR="009774E1">
          <w:t xml:space="preserve">tiek </w:t>
        </w:r>
      </w:ins>
      <w:ins w:id="82" w:author="Sandra Sedleniece" w:date="2026-02-02T12:30:00Z" w16du:dateUtc="2026-02-02T10:30:00Z">
        <w:r w:rsidRPr="00B278BC">
          <w:t>konstatē</w:t>
        </w:r>
      </w:ins>
      <w:ins w:id="83" w:author="Laura Birziņa" w:date="2026-02-04T13:23:00Z" w16du:dateUtc="2026-02-04T11:23:00Z">
        <w:r w:rsidR="009774E1">
          <w:t>tas</w:t>
        </w:r>
      </w:ins>
      <w:ins w:id="84" w:author="Sandra Sedleniece" w:date="2026-02-02T12:30:00Z" w16du:dateUtc="2026-02-02T10:30:00Z">
        <w:r w:rsidRPr="00B278BC">
          <w:t xml:space="preserve"> neprecizitātes, pārskata sagatavotājs nekavējoties par to informē Latvijas Banku, nosūtot ziņu uz e-pasta adresi </w:t>
        </w:r>
        <w:r w:rsidRPr="00B278BC">
          <w:fldChar w:fldCharType="begin"/>
        </w:r>
        <w:r w:rsidRPr="00B278BC">
          <w:instrText>HYPERLINK "mailto:stp.info@bank.lv"</w:instrText>
        </w:r>
        <w:r w:rsidRPr="00B278BC">
          <w:fldChar w:fldCharType="separate"/>
        </w:r>
        <w:r w:rsidRPr="00B278BC">
          <w:rPr>
            <w:rStyle w:val="Hipersaite"/>
          </w:rPr>
          <w:t>manapensija@bank.lv</w:t>
        </w:r>
        <w:r w:rsidRPr="00B278BC">
          <w:fldChar w:fldCharType="end"/>
        </w:r>
        <w:r w:rsidRPr="00B278BC">
          <w:t>. Precizēto pārskatu nekavējoties iesniedz Latvijas Bankai šo noteikumu 10. punktā noteiktajā kārtībā.</w:t>
        </w:r>
      </w:ins>
    </w:p>
    <w:p w14:paraId="66FB794D" w14:textId="13F8B1A6" w:rsidR="00840034" w:rsidRDefault="00D0464A" w:rsidP="00DB32BD">
      <w:pPr>
        <w:pStyle w:val="NAnodala"/>
        <w:numPr>
          <w:ilvl w:val="0"/>
          <w:numId w:val="0"/>
        </w:numPr>
      </w:pPr>
      <w:r>
        <w:lastRenderedPageBreak/>
        <w:t xml:space="preserve">VIII. </w:t>
      </w:r>
      <w:r w:rsidR="003A516D">
        <w:t xml:space="preserve">Pārskatu informācijas </w:t>
      </w:r>
      <w:r w:rsidR="00ED62A5" w:rsidRPr="00ED62A5">
        <w:t>apmaiņai ar EAAPI</w:t>
      </w:r>
      <w:r w:rsidR="003A516D">
        <w:t xml:space="preserve"> sagatavošanas prasības un iesniegšanas termiņi</w:t>
      </w:r>
    </w:p>
    <w:p w14:paraId="621B34A3" w14:textId="18429746" w:rsidR="00246180" w:rsidRDefault="00CB2276" w:rsidP="006007DB">
      <w:pPr>
        <w:pStyle w:val="NApunkts1"/>
        <w:ind w:left="0" w:firstLine="0"/>
      </w:pPr>
      <w:r>
        <w:t>Lai nodrošinātu d</w:t>
      </w:r>
      <w:r w:rsidR="00871466">
        <w:t>atu</w:t>
      </w:r>
      <w:r w:rsidR="00F05470">
        <w:t xml:space="preserve"> apmaiņ</w:t>
      </w:r>
      <w:r>
        <w:t>u</w:t>
      </w:r>
      <w:r w:rsidR="00F05470">
        <w:t xml:space="preserve"> </w:t>
      </w:r>
      <w:r>
        <w:t>ar</w:t>
      </w:r>
      <w:r w:rsidR="00246180">
        <w:t xml:space="preserve"> </w:t>
      </w:r>
      <w:r w:rsidR="00246180" w:rsidRPr="00246180">
        <w:t xml:space="preserve">EAAPI </w:t>
      </w:r>
      <w:r w:rsidRPr="00CB2276">
        <w:t>atbilstoši tās pieprasītajai informācijai</w:t>
      </w:r>
      <w:r w:rsidR="00225A14">
        <w:t>,</w:t>
      </w:r>
      <w:r>
        <w:t xml:space="preserve"> </w:t>
      </w:r>
      <w:r w:rsidR="00225A14" w:rsidRPr="00225A14">
        <w:t xml:space="preserve">Latvijas Banka </w:t>
      </w:r>
      <w:r w:rsidR="0075385B">
        <w:t>tīmekļvietn</w:t>
      </w:r>
      <w:r w:rsidR="0054540A">
        <w:t>ē</w:t>
      </w:r>
      <w:r w:rsidR="008B43F2">
        <w:t xml:space="preserve"> </w:t>
      </w:r>
      <w:r w:rsidR="008B43F2" w:rsidRPr="008B43F2">
        <w:t>(adrese: https://www.bank.lv</w:t>
      </w:r>
      <w:r w:rsidR="008B43F2">
        <w:t>)</w:t>
      </w:r>
      <w:r w:rsidR="0075385B">
        <w:t xml:space="preserve"> </w:t>
      </w:r>
      <w:r w:rsidR="00225A14">
        <w:t>publisko</w:t>
      </w:r>
      <w:r w:rsidR="00225A14" w:rsidRPr="00225A14">
        <w:t xml:space="preserve"> </w:t>
      </w:r>
      <w:r w:rsidR="004D3D66" w:rsidRPr="0075385B">
        <w:t>EAAPI izstrādātās</w:t>
      </w:r>
      <w:r w:rsidR="004D3D66">
        <w:t xml:space="preserve"> </w:t>
      </w:r>
      <w:r w:rsidR="00225A14" w:rsidRPr="00225A14">
        <w:t>pārskatu veid</w:t>
      </w:r>
      <w:r w:rsidR="00225A14">
        <w:t>n</w:t>
      </w:r>
      <w:r w:rsidR="00225A14" w:rsidRPr="00225A14">
        <w:t xml:space="preserve">es un </w:t>
      </w:r>
      <w:r w:rsidR="00DB3CEF">
        <w:t>norādes</w:t>
      </w:r>
      <w:r w:rsidR="00225A14">
        <w:t xml:space="preserve"> to </w:t>
      </w:r>
      <w:r w:rsidR="00DB3CEF">
        <w:t>sagatavošanai</w:t>
      </w:r>
      <w:r w:rsidR="00ED0C18">
        <w:t>.</w:t>
      </w:r>
      <w:r w:rsidR="00225A14" w:rsidRPr="00225A14">
        <w:t xml:space="preserve"> </w:t>
      </w:r>
    </w:p>
    <w:p w14:paraId="64586517" w14:textId="03B8F61D" w:rsidR="00ED62A5" w:rsidRDefault="00225A14" w:rsidP="00ED0C18">
      <w:pPr>
        <w:pStyle w:val="NApunkts1"/>
        <w:ind w:left="0" w:firstLine="0"/>
      </w:pPr>
      <w:r>
        <w:t>A</w:t>
      </w:r>
      <w:r w:rsidR="00380BB3">
        <w:t>tklātais p</w:t>
      </w:r>
      <w:r w:rsidR="00380BB3" w:rsidRPr="00380BB3">
        <w:t xml:space="preserve">ensiju fonds katra pārskata gada beigās nosaka kopējo </w:t>
      </w:r>
      <w:r w:rsidR="00F76887" w:rsidRPr="00380BB3">
        <w:t>kolektīvās dalības līgumu daļa</w:t>
      </w:r>
      <w:r w:rsidR="00F76887">
        <w:t>s</w:t>
      </w:r>
      <w:r w:rsidR="00F76887" w:rsidRPr="00380BB3">
        <w:t xml:space="preserve"> </w:t>
      </w:r>
      <w:r w:rsidR="00380BB3" w:rsidRPr="00380BB3">
        <w:t xml:space="preserve">pensiju plānu aktīvu apmēru, </w:t>
      </w:r>
      <w:r w:rsidR="00367D4E">
        <w:t>k</w:t>
      </w:r>
      <w:r w:rsidR="00F76887">
        <w:t>uru</w:t>
      </w:r>
      <w:r w:rsidR="00367D4E">
        <w:t xml:space="preserve"> veido </w:t>
      </w:r>
      <w:r w:rsidR="00F76887" w:rsidRPr="00F76887">
        <w:t>visu pensiju plānu neto aktīv</w:t>
      </w:r>
      <w:r w:rsidR="00F76887">
        <w:t>u</w:t>
      </w:r>
      <w:r w:rsidR="00F76887" w:rsidRPr="00F76887">
        <w:t xml:space="preserve"> un saistīb</w:t>
      </w:r>
      <w:r w:rsidR="00F76887">
        <w:t>u summa</w:t>
      </w:r>
      <w:r w:rsidR="00871EAA">
        <w:t>.</w:t>
      </w:r>
    </w:p>
    <w:p w14:paraId="70DC31B8" w14:textId="222A713A" w:rsidR="00380BB3" w:rsidRDefault="00225A14" w:rsidP="00ED0C18">
      <w:pPr>
        <w:pStyle w:val="NApunkts1"/>
        <w:ind w:left="0" w:firstLine="0"/>
      </w:pPr>
      <w:r>
        <w:t>S</w:t>
      </w:r>
      <w:r w:rsidR="00EC69AF">
        <w:t>l</w:t>
      </w:r>
      <w:r w:rsidR="00380BB3" w:rsidRPr="00380BB3">
        <w:t>ēgtais pensiju fonds visu tā reģistrēto pensiju plānu darbību attiecina uz kolektīvās dalības līgumu daļu, neizdalot atsevišķi noslēgtos individuālās dalības līgumus.</w:t>
      </w:r>
    </w:p>
    <w:p w14:paraId="7AF8DD61" w14:textId="51C43321" w:rsidR="004F0BB8" w:rsidRDefault="00380BB3" w:rsidP="00F22EA3">
      <w:pPr>
        <w:pStyle w:val="NApunkts1"/>
        <w:ind w:left="0" w:firstLine="0"/>
      </w:pPr>
      <w:r w:rsidRPr="00380BB3">
        <w:t>P</w:t>
      </w:r>
      <w:r w:rsidR="00EC69AF">
        <w:t>rivātais p</w:t>
      </w:r>
      <w:r w:rsidRPr="00380BB3">
        <w:t>ensiju fonds</w:t>
      </w:r>
      <w:r w:rsidR="004F0BB8">
        <w:t xml:space="preserve"> sagatavo:</w:t>
      </w:r>
    </w:p>
    <w:p w14:paraId="34C3B9D7" w14:textId="52CA950C" w:rsidR="004F0BB8" w:rsidRPr="006F3734" w:rsidRDefault="00380BB3" w:rsidP="00F22EA3">
      <w:pPr>
        <w:pStyle w:val="NApunkts2"/>
        <w:ind w:left="0"/>
      </w:pPr>
      <w:r w:rsidRPr="00ED0C18">
        <w:t>ikgadēj</w:t>
      </w:r>
      <w:r w:rsidR="00AD0BBE" w:rsidRPr="00ED0C18">
        <w:t>o</w:t>
      </w:r>
      <w:r w:rsidRPr="006F3734">
        <w:t xml:space="preserve"> </w:t>
      </w:r>
      <w:r w:rsidRPr="00ED0C18">
        <w:t>pārskat</w:t>
      </w:r>
      <w:r w:rsidR="00AD0BBE" w:rsidRPr="00ED0C18">
        <w:t>u</w:t>
      </w:r>
      <w:r w:rsidRPr="006F3734">
        <w:t xml:space="preserve"> </w:t>
      </w:r>
      <w:r w:rsidR="003A516D" w:rsidRPr="00A0209C">
        <w:t>(pārskatu veidne</w:t>
      </w:r>
      <w:r w:rsidR="002A44F8" w:rsidRPr="00A0209C">
        <w:t>s kods</w:t>
      </w:r>
      <w:r w:rsidR="00176E06" w:rsidRPr="00A0209C">
        <w:t xml:space="preserve"> ARI</w:t>
      </w:r>
      <w:r w:rsidR="003A516D" w:rsidRPr="00A0209C">
        <w:t>)</w:t>
      </w:r>
      <w:r w:rsidR="003A516D" w:rsidRPr="006F3734">
        <w:t xml:space="preserve"> </w:t>
      </w:r>
      <w:r w:rsidRPr="00ED0C18">
        <w:t>un ceturkšņa pārskat</w:t>
      </w:r>
      <w:r w:rsidR="00AD0BBE" w:rsidRPr="00ED0C18">
        <w:t>u</w:t>
      </w:r>
      <w:r w:rsidR="003A516D" w:rsidRPr="006F3734">
        <w:t xml:space="preserve"> (</w:t>
      </w:r>
      <w:bookmarkStart w:id="85" w:name="_Hlk169854091"/>
      <w:r w:rsidR="003A516D" w:rsidRPr="006F3734">
        <w:t>pārskatu veid</w:t>
      </w:r>
      <w:r w:rsidR="00B61668">
        <w:t>nes kods</w:t>
      </w:r>
      <w:r w:rsidR="00176E06">
        <w:t xml:space="preserve"> QRI</w:t>
      </w:r>
      <w:bookmarkEnd w:id="85"/>
      <w:r w:rsidR="003A516D" w:rsidRPr="006F3734">
        <w:t>)</w:t>
      </w:r>
      <w:r w:rsidRPr="006F3734">
        <w:t xml:space="preserve">, ja kolektīvās dalības līgumu daļas apmērs visu pensiju plānu kopējos aktīvos pārskata gada beigās pārsniedz </w:t>
      </w:r>
      <w:r w:rsidR="00403DAE" w:rsidRPr="006F3734">
        <w:t>5</w:t>
      </w:r>
      <w:r w:rsidRPr="006F3734">
        <w:t xml:space="preserve">0 miljonus </w:t>
      </w:r>
      <w:r w:rsidRPr="006F3734">
        <w:rPr>
          <w:i/>
          <w:iCs/>
        </w:rPr>
        <w:t>euro</w:t>
      </w:r>
      <w:r w:rsidR="004F0BB8" w:rsidRPr="006F3734">
        <w:t>;</w:t>
      </w:r>
    </w:p>
    <w:p w14:paraId="379B39D7" w14:textId="639C4D47" w:rsidR="004F0BB8" w:rsidRPr="006F3734" w:rsidRDefault="004F0BB8" w:rsidP="00F22EA3">
      <w:pPr>
        <w:pStyle w:val="NApunkts2"/>
        <w:ind w:left="0"/>
      </w:pPr>
      <w:r w:rsidRPr="00ED0C18">
        <w:t>ikgadējo pārskatu</w:t>
      </w:r>
      <w:r w:rsidR="003A516D" w:rsidRPr="006F3734">
        <w:t xml:space="preserve"> (pārskatu veidne</w:t>
      </w:r>
      <w:r w:rsidR="002A44F8">
        <w:t>s kods</w:t>
      </w:r>
      <w:r w:rsidR="000E0562">
        <w:t xml:space="preserve"> </w:t>
      </w:r>
      <w:r w:rsidR="00176E06">
        <w:t>ARI</w:t>
      </w:r>
      <w:r w:rsidR="003A516D" w:rsidRPr="006F3734">
        <w:t>)</w:t>
      </w:r>
      <w:r w:rsidRPr="006F3734">
        <w:t>, ja</w:t>
      </w:r>
      <w:r w:rsidRPr="006F3734" w:rsidDel="004F0BB8">
        <w:t xml:space="preserve"> </w:t>
      </w:r>
      <w:r w:rsidR="00A03EC7">
        <w:t xml:space="preserve">privātais </w:t>
      </w:r>
      <w:r w:rsidRPr="00CE1554">
        <w:t>p</w:t>
      </w:r>
      <w:r w:rsidR="00403DAE" w:rsidRPr="00CE1554">
        <w:t>ensiju fonds</w:t>
      </w:r>
      <w:r w:rsidR="00403DAE" w:rsidRPr="006F3734">
        <w:t xml:space="preserve"> ir iesaistījies pārrobežu darbībā un tā </w:t>
      </w:r>
      <w:r w:rsidR="00380BB3" w:rsidRPr="006F3734">
        <w:t xml:space="preserve">kolektīvās dalības līgumu daļas apmērs visu pensiju plānu kopējos aktīvos pārskata gada beigās pārsniedz </w:t>
      </w:r>
      <w:r w:rsidR="00403DAE" w:rsidRPr="006F3734">
        <w:t>25</w:t>
      </w:r>
      <w:r w:rsidR="00246180" w:rsidRPr="006F3734">
        <w:t> </w:t>
      </w:r>
      <w:r w:rsidR="00380BB3" w:rsidRPr="006F3734">
        <w:t xml:space="preserve">miljonus </w:t>
      </w:r>
      <w:r w:rsidR="00380BB3" w:rsidRPr="006F3734">
        <w:rPr>
          <w:i/>
          <w:iCs/>
        </w:rPr>
        <w:t>euro</w:t>
      </w:r>
      <w:r w:rsidRPr="006F3734">
        <w:t>;</w:t>
      </w:r>
    </w:p>
    <w:p w14:paraId="231E4ED5" w14:textId="05594DF0" w:rsidR="00AD0BBE" w:rsidRPr="006F3734" w:rsidRDefault="004F0BB8" w:rsidP="00F22EA3">
      <w:pPr>
        <w:pStyle w:val="NApunkts2"/>
        <w:ind w:left="0"/>
      </w:pPr>
      <w:r w:rsidRPr="00ED0C18">
        <w:t>ikgadējo saīsināto pārskatu</w:t>
      </w:r>
      <w:r w:rsidR="003A516D" w:rsidRPr="00ED0C18">
        <w:t xml:space="preserve"> </w:t>
      </w:r>
      <w:r w:rsidR="003A516D" w:rsidRPr="006F3734">
        <w:t>(pārskatu veid</w:t>
      </w:r>
      <w:r w:rsidR="002A44F8">
        <w:t>nes kods</w:t>
      </w:r>
      <w:r w:rsidR="00176E06">
        <w:t xml:space="preserve"> AXI</w:t>
      </w:r>
      <w:r w:rsidR="003A516D" w:rsidRPr="006F3734">
        <w:t>)</w:t>
      </w:r>
      <w:r w:rsidRPr="006F3734">
        <w:t>, ja</w:t>
      </w:r>
      <w:r w:rsidRPr="006F3734" w:rsidDel="004F0BB8">
        <w:t xml:space="preserve"> </w:t>
      </w:r>
      <w:r w:rsidR="00A03EC7">
        <w:t xml:space="preserve">privātais </w:t>
      </w:r>
      <w:r w:rsidRPr="00CE1554">
        <w:t>p</w:t>
      </w:r>
      <w:r w:rsidR="00AD0BBE" w:rsidRPr="00CE1554">
        <w:t>ensiju fonds</w:t>
      </w:r>
      <w:r w:rsidRPr="006F3734">
        <w:t xml:space="preserve"> </w:t>
      </w:r>
      <w:r w:rsidR="00AD0BBE" w:rsidRPr="006F3734">
        <w:t xml:space="preserve">neatbilst šo noteikumu </w:t>
      </w:r>
      <w:r w:rsidR="00C72FDB">
        <w:t>30</w:t>
      </w:r>
      <w:r w:rsidR="00D602B6" w:rsidRPr="006F3734">
        <w:t>.1</w:t>
      </w:r>
      <w:r w:rsidR="00AD0BBE" w:rsidRPr="006F3734">
        <w:t>.</w:t>
      </w:r>
      <w:r w:rsidR="00246180" w:rsidRPr="006F3734">
        <w:t> </w:t>
      </w:r>
      <w:r w:rsidR="00AD0BBE" w:rsidRPr="006F3734">
        <w:t xml:space="preserve">un </w:t>
      </w:r>
      <w:r w:rsidR="00C72FDB">
        <w:t>30</w:t>
      </w:r>
      <w:r w:rsidR="00D602B6" w:rsidRPr="006F3734">
        <w:t>.2</w:t>
      </w:r>
      <w:r w:rsidR="00AD0BBE" w:rsidRPr="006F3734">
        <w:t>.</w:t>
      </w:r>
      <w:r w:rsidR="00246180" w:rsidRPr="006F3734">
        <w:t> </w:t>
      </w:r>
      <w:r w:rsidR="00D602B6" w:rsidRPr="006F3734">
        <w:t>apakš</w:t>
      </w:r>
      <w:r w:rsidR="00AD0BBE" w:rsidRPr="006F3734">
        <w:t xml:space="preserve">punktā minētajām </w:t>
      </w:r>
      <w:r w:rsidR="003346E1">
        <w:t>pazīmēm</w:t>
      </w:r>
      <w:r w:rsidR="00AD0BBE" w:rsidRPr="006F3734">
        <w:t>.</w:t>
      </w:r>
    </w:p>
    <w:p w14:paraId="7E9AAE4E" w14:textId="0131D0CE" w:rsidR="002A44F8" w:rsidRDefault="00B61668" w:rsidP="00ED0C18">
      <w:pPr>
        <w:pStyle w:val="NApunkts1"/>
        <w:ind w:left="0" w:firstLine="0"/>
      </w:pPr>
      <w:r>
        <w:t>P</w:t>
      </w:r>
      <w:r w:rsidR="002A44F8">
        <w:t>rivātais pensiju fonds sagatavo un iesniedz Latvijas Bankai:</w:t>
      </w:r>
    </w:p>
    <w:p w14:paraId="0F1DDB27" w14:textId="1166EAC6" w:rsidR="002A44F8" w:rsidRDefault="002A44F8" w:rsidP="00ED0C18">
      <w:pPr>
        <w:pStyle w:val="NApunkts2"/>
        <w:ind w:left="0"/>
      </w:pPr>
      <w:r>
        <w:t>ceturkšņa pārskatu (pārskatu veidnes kods QRI) par stāvokli katra ceturkšņa pēdējā datumā – ne vēlāk kā deviņas nedēļas pēc pārskata perioda beigām;</w:t>
      </w:r>
    </w:p>
    <w:p w14:paraId="0849B305" w14:textId="00419F23" w:rsidR="002A44F8" w:rsidRDefault="002A44F8" w:rsidP="00ED0C18">
      <w:pPr>
        <w:pStyle w:val="NApunkts2"/>
        <w:ind w:left="0"/>
      </w:pPr>
      <w:bookmarkStart w:id="86" w:name="_Hlk171332699"/>
      <w:r>
        <w:t xml:space="preserve">ikgadējo pārskatu (pārskatu veidnes kods ARI) </w:t>
      </w:r>
      <w:bookmarkEnd w:id="86"/>
      <w:r>
        <w:t>un ikgadējo saīsināto pārskatu (pārskatu veidnes kods AXI) par stāvokli katra kalendārā gada pēdējā datumā –</w:t>
      </w:r>
      <w:r w:rsidR="007E0611">
        <w:t xml:space="preserve"> </w:t>
      </w:r>
      <w:r>
        <w:t>ne vēlāk kā 20 nedēļas pēc pārskata perioda beigām.</w:t>
      </w:r>
    </w:p>
    <w:p w14:paraId="0CD1A43D" w14:textId="64B6E41F" w:rsidR="00AD0BBE" w:rsidRPr="00AD0BBE" w:rsidRDefault="00AD0BBE" w:rsidP="00F22EA3">
      <w:pPr>
        <w:pStyle w:val="NApunkts1"/>
        <w:ind w:left="0" w:firstLine="0"/>
      </w:pPr>
      <w:r w:rsidRPr="00AD0BBE">
        <w:t xml:space="preserve">Ja kolektīvās dalības līgumu daļa pārskata perioda beigās pārsniedz </w:t>
      </w:r>
      <w:r w:rsidR="003863D2">
        <w:t xml:space="preserve">vai kļūst mazāka par </w:t>
      </w:r>
      <w:r w:rsidRPr="00AD0BBE">
        <w:t xml:space="preserve">šo noteikumu </w:t>
      </w:r>
      <w:r w:rsidR="00C72FDB">
        <w:t>30</w:t>
      </w:r>
      <w:r w:rsidR="005F1972" w:rsidRPr="005F1972">
        <w:t>. </w:t>
      </w:r>
      <w:r w:rsidRPr="00AD0BBE">
        <w:t>punktā minēt</w:t>
      </w:r>
      <w:r w:rsidR="003863D2">
        <w:t xml:space="preserve">ajiem </w:t>
      </w:r>
      <w:r w:rsidRPr="00AD0BBE">
        <w:t>sliekšņ</w:t>
      </w:r>
      <w:r w:rsidR="003863D2">
        <w:t>iem</w:t>
      </w:r>
      <w:r w:rsidRPr="00AD0BBE">
        <w:t xml:space="preserve">, </w:t>
      </w:r>
      <w:r w:rsidR="003863D2">
        <w:t xml:space="preserve">privātais </w:t>
      </w:r>
      <w:r w:rsidRPr="00AD0BBE">
        <w:t xml:space="preserve">pensiju fonds sāk piemērot attiecīgo jauno pārskatu sagatavošanas un </w:t>
      </w:r>
      <w:r w:rsidR="005F7F1E">
        <w:t>datu</w:t>
      </w:r>
      <w:r w:rsidRPr="00AD0BBE">
        <w:t xml:space="preserve"> sniegšanas kārtību pēc tam, kad šīs izmaiņas ir bijušas spēkā trīs nākamos gadus pēc kārtas.</w:t>
      </w:r>
    </w:p>
    <w:p w14:paraId="212A8DB3" w14:textId="3F795663" w:rsidR="00AD0BBE" w:rsidRDefault="00EC69AF" w:rsidP="00F22EA3">
      <w:pPr>
        <w:pStyle w:val="NApunkts1"/>
        <w:ind w:left="0" w:firstLine="0"/>
      </w:pPr>
      <w:r>
        <w:t>Privātais</w:t>
      </w:r>
      <w:r w:rsidR="00AD0BBE" w:rsidRPr="00AD0BBE">
        <w:t xml:space="preserve"> pensiju fonds, sagatavojot šo noteikumu </w:t>
      </w:r>
      <w:r w:rsidR="00C72FDB">
        <w:t>30</w:t>
      </w:r>
      <w:r w:rsidR="005818F3" w:rsidRPr="005818F3">
        <w:t xml:space="preserve">.1. un </w:t>
      </w:r>
      <w:r w:rsidR="00C72FDB">
        <w:t>30</w:t>
      </w:r>
      <w:r w:rsidR="005818F3" w:rsidRPr="005818F3">
        <w:t>.2.</w:t>
      </w:r>
      <w:r w:rsidR="006F3734">
        <w:t> </w:t>
      </w:r>
      <w:r w:rsidR="005818F3" w:rsidRPr="005818F3">
        <w:t xml:space="preserve">apakšpunktā </w:t>
      </w:r>
      <w:r w:rsidR="00AD0BBE" w:rsidRPr="00AD0BBE">
        <w:t xml:space="preserve">minētos pārskatus, sniedz </w:t>
      </w:r>
      <w:r w:rsidR="005F7F1E">
        <w:t>datus</w:t>
      </w:r>
      <w:r w:rsidR="00AD0BBE" w:rsidRPr="00AD0BBE">
        <w:t xml:space="preserve"> par visu pensiju plānu darbību un visiem dalībniekiem.</w:t>
      </w:r>
    </w:p>
    <w:p w14:paraId="4F36EA76" w14:textId="2195F00A" w:rsidR="00AD0BBE" w:rsidRDefault="00062659" w:rsidP="00F22EA3">
      <w:pPr>
        <w:pStyle w:val="NApunkts1"/>
        <w:ind w:left="0" w:firstLine="0"/>
      </w:pPr>
      <w:r>
        <w:t>Privātais</w:t>
      </w:r>
      <w:r w:rsidR="00AD0BBE" w:rsidRPr="00AD0BBE">
        <w:t xml:space="preserve"> pensiju fonds, sagatavojot šo noteikumu </w:t>
      </w:r>
      <w:r w:rsidR="00C72FDB">
        <w:t>30</w:t>
      </w:r>
      <w:r w:rsidR="00353931">
        <w:t>.3</w:t>
      </w:r>
      <w:r w:rsidR="00AD0BBE" w:rsidRPr="00AD0BBE">
        <w:t>.</w:t>
      </w:r>
      <w:r w:rsidR="006F3734">
        <w:t> </w:t>
      </w:r>
      <w:r w:rsidR="00353931">
        <w:t>apakš</w:t>
      </w:r>
      <w:r w:rsidR="00AD0BBE" w:rsidRPr="00AD0BBE">
        <w:t xml:space="preserve">punktā minēto pārskatu, sniedz </w:t>
      </w:r>
      <w:r w:rsidR="005F7F1E">
        <w:t>datus</w:t>
      </w:r>
      <w:r w:rsidR="00AD0BBE" w:rsidRPr="00AD0BBE">
        <w:t xml:space="preserve"> par to visu pensiju plānu darbības daļu un tiem dalībniekiem, kas saistīti ar kolektīvās dalības līgumu daļu, nodalot to no kopējās darbības </w:t>
      </w:r>
      <w:r w:rsidR="00B52AEB">
        <w:t>vai</w:t>
      </w:r>
      <w:r w:rsidR="00B52AEB" w:rsidRPr="00AD0BBE">
        <w:t xml:space="preserve"> </w:t>
      </w:r>
      <w:r w:rsidR="00AD0BBE" w:rsidRPr="00AD0BBE">
        <w:t xml:space="preserve">piemērojot proporciju tām bilances </w:t>
      </w:r>
      <w:r w:rsidR="005F7F1E">
        <w:t>datu</w:t>
      </w:r>
      <w:r w:rsidR="00AD0BBE" w:rsidRPr="00AD0BBE">
        <w:t xml:space="preserve"> pozīcijām, kuras nav iespējams nodalīt.</w:t>
      </w:r>
    </w:p>
    <w:p w14:paraId="12E969EB" w14:textId="34588A5F" w:rsidR="00AD0BBE" w:rsidRDefault="003A516D" w:rsidP="005A29C8">
      <w:pPr>
        <w:pStyle w:val="NApunkts1"/>
        <w:ind w:left="0" w:firstLine="0"/>
      </w:pPr>
      <w:r>
        <w:t xml:space="preserve">Šo noteikumu </w:t>
      </w:r>
      <w:r w:rsidR="00C72FDB">
        <w:t>30</w:t>
      </w:r>
      <w:r>
        <w:t>. punktā minētos pārskatus</w:t>
      </w:r>
      <w:r w:rsidRPr="00AD0BBE">
        <w:t xml:space="preserve"> </w:t>
      </w:r>
      <w:r w:rsidR="00782C57" w:rsidRPr="00782C57">
        <w:t xml:space="preserve">privātais pensiju fonds </w:t>
      </w:r>
      <w:r w:rsidR="00AD0BBE" w:rsidRPr="00AD0BBE">
        <w:t>sagatavo, ievērojot šādas prasības:</w:t>
      </w:r>
    </w:p>
    <w:p w14:paraId="02758EAE" w14:textId="77777777" w:rsidR="00D23208" w:rsidRDefault="00AD0BBE" w:rsidP="00337404">
      <w:pPr>
        <w:pStyle w:val="NApunkts2"/>
        <w:ind w:left="0"/>
      </w:pPr>
      <w:r>
        <w:t xml:space="preserve">datu veidu "vesels skaitlis" </w:t>
      </w:r>
      <w:r w:rsidR="009E3B34">
        <w:t>uz</w:t>
      </w:r>
      <w:r>
        <w:t>rāda kā skaitli bez decimāldaļām</w:t>
      </w:r>
      <w:r w:rsidR="00D23208">
        <w:t>;</w:t>
      </w:r>
    </w:p>
    <w:p w14:paraId="50319FE1" w14:textId="34AAD467" w:rsidR="00D23208" w:rsidRDefault="00AD0BBE" w:rsidP="00337404">
      <w:pPr>
        <w:pStyle w:val="NApunkts2"/>
        <w:ind w:left="0"/>
      </w:pPr>
      <w:r>
        <w:t>datu veidu "procenti"</w:t>
      </w:r>
      <w:r w:rsidR="00D23208">
        <w:t xml:space="preserve"> uzrāda</w:t>
      </w:r>
      <w:r>
        <w:t xml:space="preserve"> kā skaitli ar vismaz četrām zīmēm aiz komata</w:t>
      </w:r>
      <w:r w:rsidR="00D23208">
        <w:t>;</w:t>
      </w:r>
    </w:p>
    <w:p w14:paraId="61ECC921" w14:textId="636EF523" w:rsidR="00AD0BBE" w:rsidRPr="00ED62A5" w:rsidRDefault="00AD0BBE" w:rsidP="00337404">
      <w:pPr>
        <w:pStyle w:val="NApunkts2"/>
        <w:ind w:left="0"/>
      </w:pPr>
      <w:r>
        <w:t>datu veidu "</w:t>
      </w:r>
      <w:r w:rsidR="009E22F0">
        <w:t>monetārā vērtība</w:t>
      </w:r>
      <w:r>
        <w:t>"</w:t>
      </w:r>
      <w:r w:rsidR="006F3734">
        <w:t> </w:t>
      </w:r>
      <w:r w:rsidR="00D23208">
        <w:t>uzrāda</w:t>
      </w:r>
      <w:r>
        <w:t xml:space="preserve"> kā veselu skaitli, </w:t>
      </w:r>
      <w:r w:rsidRPr="00230736">
        <w:t xml:space="preserve">izņemot </w:t>
      </w:r>
      <w:bookmarkStart w:id="87" w:name="_Hlk171332788"/>
      <w:r w:rsidR="00230736" w:rsidRPr="00ED0C18">
        <w:t xml:space="preserve">ceturkšņa pārskatu (pārskatu veidnes kods QRI) </w:t>
      </w:r>
      <w:r w:rsidR="00230736">
        <w:t xml:space="preserve">un </w:t>
      </w:r>
      <w:r w:rsidR="00230736" w:rsidRPr="00230736">
        <w:t xml:space="preserve">ikgadējo pārskatu (pārskatu veidnes kods ARI) </w:t>
      </w:r>
      <w:bookmarkEnd w:id="87"/>
      <w:r w:rsidR="00782C57">
        <w:t>veidne</w:t>
      </w:r>
      <w:r w:rsidR="009314B1">
        <w:t>s</w:t>
      </w:r>
      <w:r w:rsidR="00782C57">
        <w:t xml:space="preserve"> </w:t>
      </w:r>
      <w:r>
        <w:t>PF.06.02.24</w:t>
      </w:r>
      <w:r w:rsidR="00370CE7">
        <w:t>.01</w:t>
      </w:r>
      <w:r w:rsidR="00ED0C18">
        <w:t xml:space="preserve"> un</w:t>
      </w:r>
      <w:r w:rsidR="00370CE7">
        <w:t xml:space="preserve"> </w:t>
      </w:r>
      <w:r w:rsidR="00370CE7" w:rsidRPr="00370CE7">
        <w:t>PF.06.02.24.0</w:t>
      </w:r>
      <w:r w:rsidR="00370CE7">
        <w:t>2</w:t>
      </w:r>
      <w:r>
        <w:t>, kurā</w:t>
      </w:r>
      <w:r w:rsidR="009314B1">
        <w:t>s</w:t>
      </w:r>
      <w:r>
        <w:t xml:space="preserve"> to </w:t>
      </w:r>
      <w:r w:rsidR="009E3B34">
        <w:t>uz</w:t>
      </w:r>
      <w:r>
        <w:t>rāda kā skaitli ar vismaz divām zīmēm aiz komata</w:t>
      </w:r>
      <w:r w:rsidR="001564F0">
        <w:t>;</w:t>
      </w:r>
    </w:p>
    <w:p w14:paraId="0486FDD6" w14:textId="5AB13903" w:rsidR="003003DF" w:rsidRDefault="007E0611" w:rsidP="00267DD7">
      <w:pPr>
        <w:pStyle w:val="NApunkts2"/>
        <w:ind w:left="0"/>
      </w:pPr>
      <w:r>
        <w:lastRenderedPageBreak/>
        <w:t>s</w:t>
      </w:r>
      <w:r w:rsidR="007339E1">
        <w:t xml:space="preserve">agatavojot </w:t>
      </w:r>
      <w:r w:rsidR="00230736" w:rsidRPr="00230736">
        <w:t>ceturkšņa pārskatu (pārskatu veidnes kods QRI) un ikgadējo pārskatu (pārskatu veidnes kods ARI)</w:t>
      </w:r>
      <w:r w:rsidR="00267DD7">
        <w:t xml:space="preserve">, </w:t>
      </w:r>
      <w:r w:rsidR="003003DF">
        <w:t>pozīcijā C0230</w:t>
      </w:r>
      <w:r w:rsidR="00955F60">
        <w:t xml:space="preserve"> un pozīcijā </w:t>
      </w:r>
      <w:r w:rsidR="00955F60" w:rsidRPr="00955F60">
        <w:t>C0380</w:t>
      </w:r>
      <w:r w:rsidR="003003DF">
        <w:t xml:space="preserve"> </w:t>
      </w:r>
      <w:r w:rsidR="00CC1F6D">
        <w:t xml:space="preserve">norāda </w:t>
      </w:r>
      <w:r w:rsidR="00955F60">
        <w:t>kodu</w:t>
      </w:r>
      <w:r w:rsidR="00CC1F6D">
        <w:t xml:space="preserve"> atbilstoši </w:t>
      </w:r>
      <w:r w:rsidR="00955F60" w:rsidRPr="00955F60">
        <w:t>Komisijas 2023.</w:t>
      </w:r>
      <w:r w:rsidR="00035500">
        <w:t> </w:t>
      </w:r>
      <w:r w:rsidR="00955F60" w:rsidRPr="00955F60">
        <w:t>gada 4.</w:t>
      </w:r>
      <w:r w:rsidR="00035500">
        <w:t> </w:t>
      </w:r>
      <w:r w:rsidR="00955F60" w:rsidRPr="00955F60">
        <w:t>aprī</w:t>
      </w:r>
      <w:r w:rsidR="00955F60">
        <w:t xml:space="preserve">ļa </w:t>
      </w:r>
      <w:r w:rsidR="00035500">
        <w:t>ī</w:t>
      </w:r>
      <w:r w:rsidR="00955F60" w:rsidRPr="00955F60">
        <w:t>stenošanas regula</w:t>
      </w:r>
      <w:r w:rsidR="00955F60">
        <w:t>s</w:t>
      </w:r>
      <w:r w:rsidR="00955F60" w:rsidRPr="00955F60">
        <w:t xml:space="preserve"> (ES) 2023/894, ar ko nosaka īstenošanas tehniskos standartus Eiropas Parlamenta un Padomes </w:t>
      </w:r>
      <w:r w:rsidR="00035500">
        <w:t>d</w:t>
      </w:r>
      <w:r w:rsidR="00955F60" w:rsidRPr="00955F60">
        <w:t xml:space="preserve">irektīvas 2009/138/EK piemērošanai attiecībā uz veidnēm, kuras apdrošināšanas un pārapdrošināšanas sabiedrības izmanto, lai iesniegtu savām uzraudzības iestādēm informāciju, kas nepieciešama to uzraudzībai, un ar ko atceļ </w:t>
      </w:r>
      <w:r w:rsidR="00035500">
        <w:t>ī</w:t>
      </w:r>
      <w:r w:rsidR="00955F60" w:rsidRPr="00955F60">
        <w:t>stenošanas regulu (ES) 2015/2450</w:t>
      </w:r>
      <w:r w:rsidR="003003DF">
        <w:t>, V</w:t>
      </w:r>
      <w:r w:rsidR="008E6A75">
        <w:t> </w:t>
      </w:r>
      <w:r w:rsidR="003003DF">
        <w:t>un VI</w:t>
      </w:r>
      <w:r w:rsidR="006F3734">
        <w:t> </w:t>
      </w:r>
      <w:r w:rsidR="003003DF">
        <w:t>pielikum</w:t>
      </w:r>
      <w:r w:rsidR="00CC1F6D">
        <w:t>am</w:t>
      </w:r>
      <w:r w:rsidR="001564F0">
        <w:t>;</w:t>
      </w:r>
    </w:p>
    <w:p w14:paraId="0EFEBE51" w14:textId="372F328D" w:rsidR="003003DF" w:rsidRDefault="00955F60" w:rsidP="005A29C8">
      <w:pPr>
        <w:pStyle w:val="NApunkts2"/>
        <w:ind w:left="0"/>
      </w:pPr>
      <w:r>
        <w:t>s</w:t>
      </w:r>
      <w:r w:rsidR="00D63F18">
        <w:t xml:space="preserve">agatavojot </w:t>
      </w:r>
      <w:r w:rsidR="00230736" w:rsidRPr="00230736">
        <w:t>ikgadēj</w:t>
      </w:r>
      <w:r w:rsidR="00230736">
        <w:t>ā</w:t>
      </w:r>
      <w:r w:rsidR="00230736" w:rsidRPr="00230736">
        <w:t xml:space="preserve"> pārskat</w:t>
      </w:r>
      <w:r w:rsidR="00230736">
        <w:t>a</w:t>
      </w:r>
      <w:r w:rsidR="00230736" w:rsidRPr="00230736">
        <w:t xml:space="preserve"> (pārskatu veidnes kods ARI)</w:t>
      </w:r>
      <w:r w:rsidR="00230736">
        <w:t xml:space="preserve"> </w:t>
      </w:r>
      <w:r w:rsidR="00090CD5" w:rsidRPr="00090CD5">
        <w:t>veidn</w:t>
      </w:r>
      <w:r w:rsidR="001564F0">
        <w:t>i</w:t>
      </w:r>
      <w:r w:rsidR="00090CD5" w:rsidRPr="00090CD5">
        <w:t xml:space="preserve"> </w:t>
      </w:r>
      <w:r w:rsidR="003003DF" w:rsidRPr="003003DF">
        <w:t>PF.06.03.24</w:t>
      </w:r>
      <w:r w:rsidR="003710F2">
        <w:t>.01</w:t>
      </w:r>
      <w:r w:rsidR="00D63F18">
        <w:t xml:space="preserve">, </w:t>
      </w:r>
      <w:r w:rsidR="006B2474">
        <w:t>uz</w:t>
      </w:r>
      <w:r w:rsidR="003003DF" w:rsidRPr="003003DF">
        <w:t xml:space="preserve">rāda informāciju par </w:t>
      </w:r>
      <w:r w:rsidR="006B2474">
        <w:t>visiem</w:t>
      </w:r>
      <w:r w:rsidR="003003DF" w:rsidRPr="003003DF">
        <w:t xml:space="preserve"> ieguldījumu fondiem </w:t>
      </w:r>
      <w:r w:rsidR="006B2474">
        <w:t>un alternatīvo ieguldījumu fondiem</w:t>
      </w:r>
      <w:r w:rsidR="003003DF" w:rsidRPr="003003DF">
        <w:t xml:space="preserve">, </w:t>
      </w:r>
      <w:r w:rsidR="006B2474">
        <w:t xml:space="preserve">ja </w:t>
      </w:r>
      <w:r w:rsidR="003003DF" w:rsidRPr="003003DF">
        <w:t>šādu ieguldījumu uzskaites vērtība pārsniedz 10</w:t>
      </w:r>
      <w:r w:rsidR="0038374F">
        <w:t> </w:t>
      </w:r>
      <w:r w:rsidR="003003DF" w:rsidRPr="003003DF">
        <w:t xml:space="preserve">procentus no pensiju plānu kopējās aktīvu vērtības. </w:t>
      </w:r>
      <w:r w:rsidR="009C5189">
        <w:t>Sniegt</w:t>
      </w:r>
      <w:r w:rsidR="0038374F">
        <w:t xml:space="preserve">ajos </w:t>
      </w:r>
      <w:r w:rsidR="009C5189">
        <w:t>dat</w:t>
      </w:r>
      <w:r w:rsidR="0038374F">
        <w:t>os</w:t>
      </w:r>
      <w:r w:rsidR="009C5189">
        <w:t xml:space="preserve"> </w:t>
      </w:r>
      <w:r w:rsidR="003003DF" w:rsidRPr="003003DF">
        <w:t>aptver vismaz 90</w:t>
      </w:r>
      <w:r w:rsidR="006F3734">
        <w:t> </w:t>
      </w:r>
      <w:r w:rsidR="003003DF" w:rsidRPr="003003DF">
        <w:t>procent</w:t>
      </w:r>
      <w:r w:rsidR="009C5189">
        <w:t>us</w:t>
      </w:r>
      <w:r w:rsidR="003003DF" w:rsidRPr="003003DF">
        <w:t xml:space="preserve"> no kopējā ieguldījumu apmēra </w:t>
      </w:r>
      <w:r w:rsidR="00C57DEF" w:rsidRPr="00C57DEF">
        <w:t>ieguldījumu fond</w:t>
      </w:r>
      <w:r w:rsidR="00C57DEF">
        <w:t>os</w:t>
      </w:r>
      <w:r w:rsidR="00C57DEF" w:rsidRPr="00C57DEF">
        <w:t xml:space="preserve"> un alternatīvo ieguldījumu fond</w:t>
      </w:r>
      <w:r w:rsidR="00C57DEF">
        <w:t>os</w:t>
      </w:r>
      <w:r w:rsidR="000460B9">
        <w:t>;</w:t>
      </w:r>
    </w:p>
    <w:p w14:paraId="432C6C67" w14:textId="397E9104" w:rsidR="00500DB9" w:rsidRDefault="000460B9" w:rsidP="005A29C8">
      <w:pPr>
        <w:pStyle w:val="NApunkts2"/>
        <w:ind w:left="0"/>
      </w:pPr>
      <w:r w:rsidRPr="00230736">
        <w:t xml:space="preserve">ikgadējā </w:t>
      </w:r>
      <w:r w:rsidR="00771B7D" w:rsidRPr="00230736">
        <w:t>pārskat</w:t>
      </w:r>
      <w:r w:rsidRPr="00230736">
        <w:t>a</w:t>
      </w:r>
      <w:r w:rsidR="00771B7D">
        <w:t xml:space="preserve"> </w:t>
      </w:r>
      <w:r w:rsidR="00267DD7" w:rsidRPr="00267DD7">
        <w:t xml:space="preserve">(pārskatu veidnes kods ARI) </w:t>
      </w:r>
      <w:r w:rsidR="00771B7D">
        <w:t>veidn</w:t>
      </w:r>
      <w:r w:rsidR="001564F0">
        <w:t>i</w:t>
      </w:r>
      <w:r w:rsidR="004840FE">
        <w:t xml:space="preserve"> </w:t>
      </w:r>
      <w:r w:rsidR="00500DB9">
        <w:t>PF.29.05.24</w:t>
      </w:r>
      <w:r w:rsidR="003710F2">
        <w:t>.01</w:t>
      </w:r>
      <w:r w:rsidR="00500DB9">
        <w:t xml:space="preserve"> un </w:t>
      </w:r>
      <w:r w:rsidR="00090CD5" w:rsidRPr="00090CD5">
        <w:t>pārskat</w:t>
      </w:r>
      <w:r w:rsidR="006C295F">
        <w:t>a</w:t>
      </w:r>
      <w:r w:rsidR="00090CD5" w:rsidRPr="00090CD5">
        <w:t xml:space="preserve"> veidn</w:t>
      </w:r>
      <w:r w:rsidR="001564F0">
        <w:t>i</w:t>
      </w:r>
      <w:r w:rsidR="00090CD5" w:rsidRPr="00090CD5">
        <w:t xml:space="preserve"> </w:t>
      </w:r>
      <w:r w:rsidR="00500DB9">
        <w:t>PF.29.06.24</w:t>
      </w:r>
      <w:r w:rsidR="00955F60">
        <w:t>.01</w:t>
      </w:r>
      <w:r w:rsidR="00500DB9">
        <w:t xml:space="preserve"> </w:t>
      </w:r>
      <w:r w:rsidR="00BD3EB7" w:rsidRPr="00CE1554">
        <w:t>pensiju fonds</w:t>
      </w:r>
      <w:r w:rsidR="00BD3EB7">
        <w:t xml:space="preserve"> </w:t>
      </w:r>
      <w:r w:rsidR="00500DB9">
        <w:t xml:space="preserve">sagatavo </w:t>
      </w:r>
      <w:r w:rsidR="004840FE">
        <w:t xml:space="preserve">tikai </w:t>
      </w:r>
      <w:r w:rsidR="00500DB9">
        <w:t xml:space="preserve">par </w:t>
      </w:r>
      <w:r w:rsidR="00500DB9" w:rsidRPr="00500DB9">
        <w:t>noteikto izmaksu pensiju plān</w:t>
      </w:r>
      <w:r w:rsidR="00500DB9">
        <w:t>iem.</w:t>
      </w:r>
    </w:p>
    <w:p w14:paraId="272CE542" w14:textId="0C30CD17" w:rsidR="007317B8" w:rsidRPr="00AB6BE7" w:rsidRDefault="00AB6BE7" w:rsidP="00DB32BD">
      <w:pPr>
        <w:pStyle w:val="NAnodalaromiesucipari"/>
      </w:pPr>
      <w:r w:rsidRPr="00AB6BE7">
        <w:t xml:space="preserve">IX. </w:t>
      </w:r>
      <w:r w:rsidR="00840034" w:rsidRPr="00AB6BE7">
        <w:t>Noslēguma jautājumi</w:t>
      </w:r>
    </w:p>
    <w:p w14:paraId="2656CC13" w14:textId="77777777" w:rsidR="006F3734" w:rsidRDefault="00840034" w:rsidP="00F22EA3">
      <w:pPr>
        <w:pStyle w:val="NApunkts1"/>
        <w:ind w:left="0" w:firstLine="0"/>
      </w:pPr>
      <w:r>
        <w:t>Atzīt par spēku zaudējušiem</w:t>
      </w:r>
      <w:r w:rsidR="006F3734">
        <w:t>:</w:t>
      </w:r>
    </w:p>
    <w:p w14:paraId="3B9C5C56" w14:textId="63F438A7" w:rsidR="006F3734" w:rsidRDefault="00B23470" w:rsidP="006F3734">
      <w:pPr>
        <w:pStyle w:val="NApunkts2"/>
        <w:ind w:left="0"/>
      </w:pPr>
      <w:bookmarkStart w:id="88" w:name="_Hlk172042750"/>
      <w:bookmarkStart w:id="89" w:name="_Hlk162358525"/>
      <w:r>
        <w:t xml:space="preserve">Finanšu un kapitāla tirgus komisijas </w:t>
      </w:r>
      <w:r w:rsidR="00EB64E5">
        <w:t xml:space="preserve">2020. gada 31. marta </w:t>
      </w:r>
      <w:r w:rsidRPr="00B23470">
        <w:t>normatīv</w:t>
      </w:r>
      <w:r>
        <w:t>os</w:t>
      </w:r>
      <w:r w:rsidRPr="00B23470">
        <w:t xml:space="preserve"> noteikum</w:t>
      </w:r>
      <w:r>
        <w:t>us</w:t>
      </w:r>
      <w:r w:rsidRPr="00B23470">
        <w:t xml:space="preserve"> Nr.</w:t>
      </w:r>
      <w:r w:rsidR="0078326F">
        <w:t> </w:t>
      </w:r>
      <w:r w:rsidRPr="00B23470">
        <w:t>28</w:t>
      </w:r>
      <w:r w:rsidRPr="005B3697">
        <w:t xml:space="preserve"> </w:t>
      </w:r>
      <w:r w:rsidRPr="00B23470">
        <w:t>"Privāto pensiju fondu pārskatu sagatavošanas normatīvie noteikumi</w:t>
      </w:r>
      <w:r>
        <w:t xml:space="preserve">" </w:t>
      </w:r>
      <w:bookmarkEnd w:id="88"/>
      <w:r w:rsidR="00EB64E5" w:rsidRPr="00EB64E5">
        <w:t>(Latvijas Vēstnesis, 2020</w:t>
      </w:r>
      <w:r w:rsidR="0078326F">
        <w:t>,</w:t>
      </w:r>
      <w:r w:rsidR="00EB64E5" w:rsidRPr="00EB64E5">
        <w:t xml:space="preserve"> Nr.</w:t>
      </w:r>
      <w:r w:rsidR="0078326F">
        <w:t> </w:t>
      </w:r>
      <w:r w:rsidR="00EB64E5" w:rsidRPr="00EB64E5">
        <w:t>69; 2022</w:t>
      </w:r>
      <w:r w:rsidR="0078326F">
        <w:t>,</w:t>
      </w:r>
      <w:r w:rsidR="00EB64E5" w:rsidRPr="00EB64E5">
        <w:t xml:space="preserve"> Nr.</w:t>
      </w:r>
      <w:r w:rsidR="0078326F">
        <w:t> </w:t>
      </w:r>
      <w:r w:rsidR="00EB64E5" w:rsidRPr="00EB64E5">
        <w:t>250)</w:t>
      </w:r>
      <w:r w:rsidR="006F3734">
        <w:t>;</w:t>
      </w:r>
    </w:p>
    <w:p w14:paraId="7F3A5118" w14:textId="67D74F2B" w:rsidR="00B23470" w:rsidRPr="00B23470" w:rsidRDefault="00EB64E5" w:rsidP="005A29C8">
      <w:pPr>
        <w:pStyle w:val="NApunkts2"/>
        <w:ind w:left="0"/>
      </w:pPr>
      <w:r w:rsidRPr="00EB64E5">
        <w:t>Finanšu un kapitāla tirgus komisijas 2021.</w:t>
      </w:r>
      <w:r w:rsidR="0078326F">
        <w:t> </w:t>
      </w:r>
      <w:r w:rsidRPr="00EB64E5">
        <w:t>gada 30.</w:t>
      </w:r>
      <w:r w:rsidR="0078326F">
        <w:t> </w:t>
      </w:r>
      <w:r w:rsidRPr="00EB64E5">
        <w:t xml:space="preserve">novembra </w:t>
      </w:r>
      <w:r w:rsidR="00B23470" w:rsidRPr="00B23470">
        <w:t>normatīv</w:t>
      </w:r>
      <w:r w:rsidR="00B23470">
        <w:t>os</w:t>
      </w:r>
      <w:r w:rsidR="00B23470" w:rsidRPr="00B23470">
        <w:t xml:space="preserve"> noteikum</w:t>
      </w:r>
      <w:r w:rsidR="00B23470">
        <w:t>us</w:t>
      </w:r>
      <w:r w:rsidR="00B23470" w:rsidRPr="00B23470">
        <w:t xml:space="preserve"> Nr.</w:t>
      </w:r>
      <w:r w:rsidR="00C6786E">
        <w:t> </w:t>
      </w:r>
      <w:r w:rsidR="00B23470" w:rsidRPr="00B23470">
        <w:t>161</w:t>
      </w:r>
      <w:r w:rsidR="00B23470">
        <w:t xml:space="preserve"> </w:t>
      </w:r>
      <w:r w:rsidR="00B23470" w:rsidRPr="00B23470">
        <w:t>"Privāto pensiju fondu informācijas sniegšanas normatīvie noteikumi"</w:t>
      </w:r>
      <w:bookmarkEnd w:id="89"/>
      <w:r>
        <w:t xml:space="preserve"> </w:t>
      </w:r>
      <w:r w:rsidRPr="00EB64E5">
        <w:t>(Latvijas Vēstnesis, 2021</w:t>
      </w:r>
      <w:r w:rsidR="0078326F">
        <w:t>,</w:t>
      </w:r>
      <w:r w:rsidRPr="00EB64E5">
        <w:t xml:space="preserve"> Nr.</w:t>
      </w:r>
      <w:r w:rsidR="0078326F">
        <w:t> </w:t>
      </w:r>
      <w:r w:rsidRPr="00EB64E5">
        <w:t>235)</w:t>
      </w:r>
      <w:r w:rsidR="00B23470">
        <w:t>.</w:t>
      </w:r>
    </w:p>
    <w:p w14:paraId="419307D6" w14:textId="5030AA5A" w:rsidR="00907122" w:rsidRDefault="008B43F2" w:rsidP="008572A8">
      <w:pPr>
        <w:pStyle w:val="NApunkts1"/>
        <w:ind w:left="0" w:firstLine="0"/>
      </w:pPr>
      <w:r>
        <w:t xml:space="preserve">Pārskatiem </w:t>
      </w:r>
      <w:r w:rsidR="00EC1948" w:rsidRPr="00EC1948">
        <w:t>"Pensiju fonda bilances pārskat</w:t>
      </w:r>
      <w:r w:rsidR="00EC1948">
        <w:t>s</w:t>
      </w:r>
      <w:r w:rsidR="00EC1948" w:rsidRPr="00EC1948">
        <w:t>"</w:t>
      </w:r>
      <w:r w:rsidR="00EC1948">
        <w:t xml:space="preserve">, </w:t>
      </w:r>
      <w:r w:rsidR="00EC1948" w:rsidRPr="00EC1948">
        <w:t>"Pensiju fonda peļņas vai zaudējumu aprēķin</w:t>
      </w:r>
      <w:r w:rsidR="00EC1948">
        <w:t>s</w:t>
      </w:r>
      <w:r w:rsidR="00EC1948" w:rsidRPr="00EC1948">
        <w:t>"</w:t>
      </w:r>
      <w:r w:rsidR="00EC1948">
        <w:t>,</w:t>
      </w:r>
      <w:r w:rsidR="00EC1948" w:rsidRPr="00EC1948">
        <w:rPr>
          <w:rFonts w:ascii="Arial" w:eastAsiaTheme="minorEastAsia" w:hAnsi="Arial" w:cs="Arial"/>
          <w:color w:val="414142"/>
          <w:sz w:val="20"/>
          <w:szCs w:val="20"/>
          <w:shd w:val="clear" w:color="auto" w:fill="FFFFFF"/>
        </w:rPr>
        <w:t xml:space="preserve"> </w:t>
      </w:r>
      <w:r w:rsidR="00EC1948" w:rsidRPr="00EC1948">
        <w:t>"Atsevišķu pensiju fonda bilances pārskata pozīciju izvērsum</w:t>
      </w:r>
      <w:r w:rsidR="00EC1948">
        <w:t>s</w:t>
      </w:r>
      <w:r w:rsidR="00EC1948" w:rsidRPr="00EC1948">
        <w:t>"</w:t>
      </w:r>
      <w:r w:rsidR="00EC1948">
        <w:t xml:space="preserve">, </w:t>
      </w:r>
      <w:r w:rsidR="00EC1948" w:rsidRPr="00EC1948">
        <w:t>"Pensiju plāna neto aktīvu pārskat</w:t>
      </w:r>
      <w:r w:rsidR="00EC1948">
        <w:t>s</w:t>
      </w:r>
      <w:r w:rsidR="00EC1948" w:rsidRPr="00EC1948">
        <w:t>"</w:t>
      </w:r>
      <w:r w:rsidR="00EC1948">
        <w:t xml:space="preserve">, </w:t>
      </w:r>
      <w:r w:rsidR="00EC1948" w:rsidRPr="00EC1948">
        <w:t>"Pensiju plāna neto aktīvu kustības pārskat</w:t>
      </w:r>
      <w:r w:rsidR="00EC1948">
        <w:t>s</w:t>
      </w:r>
      <w:r w:rsidR="00EC1948" w:rsidRPr="00EC1948">
        <w:t>"</w:t>
      </w:r>
      <w:r w:rsidR="00EC1948">
        <w:t xml:space="preserve">, </w:t>
      </w:r>
      <w:r w:rsidR="00EC1948" w:rsidRPr="00EC1948">
        <w:t>"Pensiju plāna ieguldījumu portfeļa pārskat</w:t>
      </w:r>
      <w:r w:rsidR="00EC1948">
        <w:t>s</w:t>
      </w:r>
      <w:r w:rsidR="00EC1948" w:rsidRPr="00EC1948">
        <w:t>"</w:t>
      </w:r>
      <w:r w:rsidR="00EC1948">
        <w:t xml:space="preserve">, </w:t>
      </w:r>
      <w:r w:rsidR="00EC1948" w:rsidRPr="00EC1948">
        <w:t>"Pārskat</w:t>
      </w:r>
      <w:r w:rsidR="00EC1948">
        <w:t>s</w:t>
      </w:r>
      <w:r w:rsidR="00EC1948" w:rsidRPr="00EC1948">
        <w:t xml:space="preserve"> par pensiju plāna atklātajām ārvalstu valūtu pozīcijām"</w:t>
      </w:r>
      <w:r w:rsidR="00EC1948">
        <w:t xml:space="preserve">, </w:t>
      </w:r>
      <w:r w:rsidR="00EC1948" w:rsidRPr="00EC1948">
        <w:t>"Pārskat</w:t>
      </w:r>
      <w:r w:rsidR="00EC1948">
        <w:t>s</w:t>
      </w:r>
      <w:r w:rsidR="00EC1948" w:rsidRPr="00EC1948">
        <w:t xml:space="preserve"> par pensiju plāna aktīvu un saistību termiņstruktūru"</w:t>
      </w:r>
      <w:r w:rsidR="00EC1948">
        <w:t>,</w:t>
      </w:r>
      <w:r w:rsidR="00EC1948" w:rsidRPr="00EC1948">
        <w:t xml:space="preserve"> "Pārskat</w:t>
      </w:r>
      <w:r w:rsidR="00EC1948">
        <w:t>s</w:t>
      </w:r>
      <w:r w:rsidR="00EC1948" w:rsidRPr="00EC1948">
        <w:t xml:space="preserve"> par pensiju plāna dalībniekiem"</w:t>
      </w:r>
      <w:r w:rsidR="00EC1948">
        <w:t xml:space="preserve">, </w:t>
      </w:r>
      <w:r w:rsidR="00EC1948" w:rsidRPr="00EC1948">
        <w:t>"Pārskat</w:t>
      </w:r>
      <w:r w:rsidR="00EC1948">
        <w:t>s</w:t>
      </w:r>
      <w:r w:rsidR="00EC1948" w:rsidRPr="00EC1948">
        <w:t xml:space="preserve"> par pensiju plāna dalībnieku vecuma struktūru un dalības stāžu"</w:t>
      </w:r>
      <w:r w:rsidR="00EC1948">
        <w:t xml:space="preserve"> un </w:t>
      </w:r>
      <w:r w:rsidR="00EC1948" w:rsidRPr="00EC1948">
        <w:t>"Kolektīvās dalības līgumu neto aktīvu kustības un saistību pārskat</w:t>
      </w:r>
      <w:r w:rsidR="00EC1948">
        <w:t>s</w:t>
      </w:r>
      <w:r w:rsidR="00EC1948" w:rsidRPr="00EC1948">
        <w:t>"</w:t>
      </w:r>
      <w:r w:rsidR="008572A8">
        <w:t xml:space="preserve"> par stāvokli </w:t>
      </w:r>
      <w:r w:rsidR="008572A8" w:rsidRPr="00E33D15">
        <w:t>2024.</w:t>
      </w:r>
      <w:r w:rsidR="00EC1948">
        <w:t> </w:t>
      </w:r>
      <w:r w:rsidR="008572A8" w:rsidRPr="00E33D15">
        <w:t xml:space="preserve">gada </w:t>
      </w:r>
      <w:r w:rsidR="008572A8">
        <w:t>31.</w:t>
      </w:r>
      <w:r w:rsidR="00EC1948">
        <w:t> </w:t>
      </w:r>
      <w:r w:rsidR="008572A8" w:rsidRPr="00E33D15">
        <w:t>decembr</w:t>
      </w:r>
      <w:r w:rsidR="008572A8">
        <w:t>ī</w:t>
      </w:r>
      <w:r w:rsidR="00163EAA" w:rsidRPr="00163EAA">
        <w:t xml:space="preserve"> </w:t>
      </w:r>
      <w:r w:rsidR="00163EAA">
        <w:t>piemēro</w:t>
      </w:r>
      <w:r w:rsidR="00163EAA" w:rsidRPr="00163EAA">
        <w:rPr>
          <w:rFonts w:eastAsiaTheme="minorEastAsia" w:cstheme="minorBidi"/>
          <w:szCs w:val="22"/>
        </w:rPr>
        <w:t xml:space="preserve"> </w:t>
      </w:r>
      <w:r w:rsidR="00163EAA" w:rsidRPr="00163EAA">
        <w:t>Finanšu un kapitāla tirgus komisijas 2020. gada 31. marta normatīvos noteikumus Nr. 28 "Privāto pensiju fondu pārskatu sagatavošanas normatīvie noteikumi"</w:t>
      </w:r>
      <w:r w:rsidR="00163EAA">
        <w:t xml:space="preserve"> un tos iesniedz</w:t>
      </w:r>
      <w:r w:rsidR="009844AC">
        <w:t xml:space="preserve"> Latvijas Bankai</w:t>
      </w:r>
      <w:r w:rsidR="00FF0086">
        <w:t>, izmantojot</w:t>
      </w:r>
      <w:r w:rsidR="00163EAA">
        <w:t xml:space="preserve"> </w:t>
      </w:r>
      <w:r w:rsidR="00FF0086">
        <w:t xml:space="preserve">Datu ziņošanas sistēmu, </w:t>
      </w:r>
      <w:r w:rsidR="00163EAA">
        <w:t>līdz 2025. gada 30. janvārim.</w:t>
      </w:r>
    </w:p>
    <w:p w14:paraId="2307C459" w14:textId="672A2FBB" w:rsidR="00B61862" w:rsidRDefault="00B61862" w:rsidP="00EC1948">
      <w:pPr>
        <w:pStyle w:val="NApunkts1"/>
        <w:ind w:left="0" w:firstLine="0"/>
      </w:pPr>
      <w:r>
        <w:t xml:space="preserve">Šo noteikumu </w:t>
      </w:r>
      <w:r w:rsidR="00C72FDB">
        <w:t>30</w:t>
      </w:r>
      <w:r w:rsidR="009844AC">
        <w:t xml:space="preserve">. punktā </w:t>
      </w:r>
      <w:r>
        <w:t>minēt</w:t>
      </w:r>
      <w:r w:rsidR="00AD327B">
        <w:t>ajiem</w:t>
      </w:r>
      <w:r>
        <w:t xml:space="preserve"> pārskat</w:t>
      </w:r>
      <w:r w:rsidR="00AD327B">
        <w:t>iem</w:t>
      </w:r>
      <w:r>
        <w:t xml:space="preserve"> </w:t>
      </w:r>
      <w:r w:rsidR="008572A8" w:rsidRPr="008572A8">
        <w:t>par stāvokli 2024.</w:t>
      </w:r>
      <w:r w:rsidR="00AD327B">
        <w:t> </w:t>
      </w:r>
      <w:r w:rsidR="008572A8" w:rsidRPr="008572A8">
        <w:t>gada 31</w:t>
      </w:r>
      <w:r w:rsidR="00AD327B" w:rsidRPr="008572A8">
        <w:t>.</w:t>
      </w:r>
      <w:r w:rsidR="00AD327B">
        <w:t> </w:t>
      </w:r>
      <w:r w:rsidR="008572A8" w:rsidRPr="008572A8">
        <w:t xml:space="preserve">decembrī </w:t>
      </w:r>
      <w:r>
        <w:t>piemēro</w:t>
      </w:r>
      <w:r w:rsidR="00907122" w:rsidRPr="00907122">
        <w:t xml:space="preserve"> </w:t>
      </w:r>
      <w:r w:rsidR="00163EAA" w:rsidRPr="00163EAA">
        <w:t>Finanšu un kapitāla tirgus komisijas 2021. gada 30. novembra normatīvos noteikumus Nr.</w:t>
      </w:r>
      <w:r w:rsidR="00163EAA">
        <w:t> </w:t>
      </w:r>
      <w:r w:rsidR="00163EAA" w:rsidRPr="00163EAA">
        <w:t xml:space="preserve">161 "Privāto pensiju fondu informācijas sniegšanas normatīvie noteikumi" </w:t>
      </w:r>
      <w:r w:rsidRPr="00B61862">
        <w:t>un tos iesniedz</w:t>
      </w:r>
      <w:r w:rsidR="009844AC">
        <w:t xml:space="preserve"> Latvijas Bankai</w:t>
      </w:r>
      <w:r w:rsidRPr="00B61862">
        <w:t xml:space="preserve">, izmantojot Datu ziņošanas sistēmu, </w:t>
      </w:r>
      <w:r w:rsidR="009844AC">
        <w:t>šādos termiņos</w:t>
      </w:r>
      <w:r>
        <w:t>:</w:t>
      </w:r>
    </w:p>
    <w:p w14:paraId="23345536" w14:textId="21762903" w:rsidR="00B61862" w:rsidRDefault="009844AC" w:rsidP="009844AC">
      <w:pPr>
        <w:pStyle w:val="NApunkts2"/>
        <w:ind w:left="0"/>
      </w:pPr>
      <w:r>
        <w:t xml:space="preserve">šo noteikumu </w:t>
      </w:r>
      <w:r w:rsidR="00C72FDB">
        <w:t>30</w:t>
      </w:r>
      <w:r w:rsidR="00B61862" w:rsidRPr="00B61862">
        <w:t>.1.</w:t>
      </w:r>
      <w:r w:rsidR="00B61862">
        <w:t> </w:t>
      </w:r>
      <w:bookmarkStart w:id="90" w:name="_Hlk172045535"/>
      <w:r w:rsidR="00B61862" w:rsidRPr="00B61862">
        <w:t>apakšpunktā minēto</w:t>
      </w:r>
      <w:r w:rsidR="008C57D5">
        <w:t xml:space="preserve"> ceturkšņa </w:t>
      </w:r>
      <w:r w:rsidR="00B61862" w:rsidRPr="00B61862">
        <w:t>pārskat</w:t>
      </w:r>
      <w:r w:rsidR="00B61862">
        <w:t>u</w:t>
      </w:r>
      <w:bookmarkEnd w:id="90"/>
      <w:r>
        <w:t xml:space="preserve"> – </w:t>
      </w:r>
      <w:r w:rsidRPr="00B61862">
        <w:t>līdz</w:t>
      </w:r>
      <w:r>
        <w:t xml:space="preserve"> 2025. gada 6. martam</w:t>
      </w:r>
      <w:r w:rsidR="00B61862">
        <w:t>;</w:t>
      </w:r>
    </w:p>
    <w:p w14:paraId="394B9DD1" w14:textId="71F14B47" w:rsidR="00E33D15" w:rsidRPr="00E33D15" w:rsidRDefault="009844AC" w:rsidP="009844AC">
      <w:pPr>
        <w:pStyle w:val="NApunkts2"/>
        <w:ind w:left="0"/>
      </w:pPr>
      <w:r>
        <w:t xml:space="preserve">šo noteikumu </w:t>
      </w:r>
      <w:r w:rsidR="00C72FDB">
        <w:t>30</w:t>
      </w:r>
      <w:r w:rsidR="00B61862">
        <w:t xml:space="preserve">.2. un </w:t>
      </w:r>
      <w:r w:rsidR="00C72FDB">
        <w:t>30</w:t>
      </w:r>
      <w:r w:rsidR="00B61862">
        <w:t xml:space="preserve">.3. </w:t>
      </w:r>
      <w:r w:rsidR="00B61862" w:rsidRPr="00B61862">
        <w:t>apakšpunktā minēto</w:t>
      </w:r>
      <w:r w:rsidR="00AD327B">
        <w:t>s</w:t>
      </w:r>
      <w:r w:rsidR="00B61862" w:rsidRPr="00B61862">
        <w:t xml:space="preserve"> pārskatu</w:t>
      </w:r>
      <w:r w:rsidR="00AD327B">
        <w:t>s</w:t>
      </w:r>
      <w:r>
        <w:t> –</w:t>
      </w:r>
      <w:r w:rsidRPr="009844AC">
        <w:t xml:space="preserve"> </w:t>
      </w:r>
      <w:r w:rsidRPr="00B61862">
        <w:t>līdz 2025.</w:t>
      </w:r>
      <w:r>
        <w:t> </w:t>
      </w:r>
      <w:r w:rsidRPr="00B61862">
        <w:t xml:space="preserve">gada </w:t>
      </w:r>
      <w:r>
        <w:t>14</w:t>
      </w:r>
      <w:r w:rsidRPr="00B61862">
        <w:t>.</w:t>
      </w:r>
      <w:r>
        <w:t> </w:t>
      </w:r>
      <w:r w:rsidRPr="00B61862">
        <w:t>ma</w:t>
      </w:r>
      <w:r>
        <w:t>ijam</w:t>
      </w:r>
      <w:r w:rsidR="008E6F3F">
        <w:t>.</w:t>
      </w:r>
    </w:p>
    <w:p w14:paraId="04FE3D58" w14:textId="0EF3E26F" w:rsidR="00840034" w:rsidRDefault="00840034" w:rsidP="00F22EA3">
      <w:pPr>
        <w:pStyle w:val="NApunkts1"/>
        <w:keepNext/>
        <w:keepLines/>
        <w:ind w:left="0" w:firstLine="0"/>
      </w:pPr>
      <w:r>
        <w:t>Noteikumi</w:t>
      </w:r>
      <w:r w:rsidRPr="00CE5C02">
        <w:t xml:space="preserve"> stājas spēkā </w:t>
      </w:r>
      <w:r w:rsidR="00B23470">
        <w:t>2025.</w:t>
      </w:r>
      <w:r w:rsidR="00C6786E">
        <w:t> </w:t>
      </w:r>
      <w:r w:rsidR="00B23470">
        <w:t>gada 1.</w:t>
      </w:r>
      <w:r w:rsidR="00C6786E">
        <w:t> </w:t>
      </w:r>
      <w:r w:rsidR="00B23470">
        <w:t>janvārī</w:t>
      </w:r>
      <w:r>
        <w:t>.</w:t>
      </w:r>
    </w:p>
    <w:p w14:paraId="2AB91146" w14:textId="77777777" w:rsidR="00AD1B30" w:rsidRDefault="00AD1B30" w:rsidP="005B6160">
      <w:pPr>
        <w:pStyle w:val="NApielikums"/>
      </w:pPr>
    </w:p>
    <w:p w14:paraId="3549C406" w14:textId="7C78BE29" w:rsidR="005B6160" w:rsidRPr="004F29B1" w:rsidRDefault="005B6160" w:rsidP="005B6160">
      <w:pPr>
        <w:pStyle w:val="NApielikums"/>
        <w:rPr>
          <w:ins w:id="91" w:author="Sandra Sedleniece" w:date="2026-02-02T12:32:00Z" w16du:dateUtc="2026-02-02T10:32:00Z"/>
        </w:rPr>
      </w:pPr>
      <w:ins w:id="92" w:author="Sandra Sedleniece" w:date="2026-02-02T12:32:00Z" w16du:dateUtc="2026-02-02T10:32:00Z">
        <w:r w:rsidRPr="004F29B1">
          <w:t>1</w:t>
        </w:r>
        <w:r>
          <w:t>2</w:t>
        </w:r>
        <w:r w:rsidRPr="004F29B1">
          <w:t>.</w:t>
        </w:r>
        <w:r>
          <w:rPr>
            <w:vertAlign w:val="superscript"/>
          </w:rPr>
          <w:t>1</w:t>
        </w:r>
        <w:r>
          <w:t> </w:t>
        </w:r>
        <w:r w:rsidRPr="004F29B1">
          <w:t>pielikums</w:t>
        </w:r>
      </w:ins>
    </w:p>
    <w:p w14:paraId="69F1D778" w14:textId="77777777" w:rsidR="005B6160" w:rsidRPr="00E2086E" w:rsidRDefault="00773394" w:rsidP="005B6160">
      <w:pPr>
        <w:pStyle w:val="NApielikums"/>
        <w:rPr>
          <w:ins w:id="93" w:author="Sandra Sedleniece" w:date="2026-02-02T12:32:00Z" w16du:dateUtc="2026-02-02T10:32:00Z"/>
        </w:rPr>
      </w:pPr>
      <w:customXmlInsRangeStart w:id="94" w:author="Sandra Sedleniece" w:date="2026-02-02T12:32:00Z"/>
      <w:sdt>
        <w:sdtPr>
          <w:id w:val="1755701297"/>
          <w:placeholder>
            <w:docPart w:val="1124AA6343A941D3BB1E03725568CBD9"/>
          </w:placeholder>
          <w:showingPlcHdr/>
        </w:sdtPr>
        <w:sdtEndPr/>
        <w:sdtContent>
          <w:customXmlInsRangeEnd w:id="94"/>
          <w:ins w:id="95" w:author="Sandra Sedleniece" w:date="2026-02-02T12:32:00Z" w16du:dateUtc="2026-02-02T10:32:00Z">
            <w:r w:rsidR="005B6160">
              <w:t xml:space="preserve">Latvijas Bankas </w:t>
            </w:r>
          </w:ins>
          <w:customXmlInsRangeStart w:id="96" w:author="Sandra Sedleniece" w:date="2026-02-02T12:32:00Z"/>
        </w:sdtContent>
      </w:sdt>
      <w:customXmlInsRangeEnd w:id="96"/>
      <w:customXmlInsRangeStart w:id="97" w:author="Sandra Sedleniece" w:date="2026-02-02T12:32:00Z"/>
      <w:sdt>
        <w:sdtPr>
          <w:id w:val="763505235"/>
          <w:placeholder>
            <w:docPart w:val="3EA332E2D7BD4B9F98C8E9054FFF0650"/>
          </w:placeholder>
        </w:sdtPr>
        <w:sdtEndPr/>
        <w:sdtContent>
          <w:customXmlInsRangeEnd w:id="97"/>
          <w:customXmlInsRangeStart w:id="98" w:author="Sandra Sedleniece" w:date="2026-02-02T12:32:00Z"/>
          <w:sdt>
            <w:sdtPr>
              <w:id w:val="184030916"/>
              <w:placeholder>
                <w:docPart w:val="BDEFD3A5981849209D5164B77CFF1867"/>
              </w:placeholder>
            </w:sdtPr>
            <w:sdtEndPr/>
            <w:sdtContent>
              <w:customXmlInsRangeEnd w:id="98"/>
              <w:ins w:id="99" w:author="Sandra Sedleniece" w:date="2026-02-02T12:32:00Z" w16du:dateUtc="2026-02-02T10:32:00Z">
                <w:r w:rsidR="005B6160" w:rsidRPr="00583E6B">
                  <w:t>2024.</w:t>
                </w:r>
                <w:r w:rsidR="005B6160">
                  <w:t> </w:t>
                </w:r>
                <w:r w:rsidR="005B6160" w:rsidRPr="00583E6B">
                  <w:t>gada 30.</w:t>
                </w:r>
                <w:r w:rsidR="005B6160">
                  <w:t> </w:t>
                </w:r>
                <w:r w:rsidR="005B6160" w:rsidRPr="00583E6B">
                  <w:t>septembra</w:t>
                </w:r>
              </w:ins>
              <w:customXmlInsRangeStart w:id="100" w:author="Sandra Sedleniece" w:date="2026-02-02T12:32:00Z"/>
            </w:sdtContent>
          </w:sdt>
          <w:customXmlInsRangeEnd w:id="100"/>
          <w:customXmlInsRangeStart w:id="101" w:author="Sandra Sedleniece" w:date="2026-02-02T12:32:00Z"/>
        </w:sdtContent>
      </w:sdt>
      <w:customXmlInsRangeEnd w:id="101"/>
    </w:p>
    <w:p w14:paraId="7DE406C2" w14:textId="77777777" w:rsidR="005B6160" w:rsidRPr="004F29B1" w:rsidRDefault="00773394" w:rsidP="005B6160">
      <w:pPr>
        <w:pStyle w:val="NApielikums"/>
        <w:rPr>
          <w:ins w:id="102" w:author="Sandra Sedleniece" w:date="2026-02-02T12:32:00Z" w16du:dateUtc="2026-02-02T10:32:00Z"/>
        </w:rPr>
      </w:pPr>
      <w:customXmlInsRangeStart w:id="103" w:author="Sandra Sedleniece" w:date="2026-02-02T12:32:00Z"/>
      <w:sdt>
        <w:sdtPr>
          <w:id w:val="-1740013175"/>
          <w:placeholder>
            <w:docPart w:val="227776C68C794518B255A6E395F9DEFF"/>
          </w:placeholder>
          <w:showingPlcHdr/>
        </w:sdtPr>
        <w:sdtEndPr/>
        <w:sdtContent>
          <w:customXmlInsRangeEnd w:id="103"/>
          <w:ins w:id="104" w:author="Sandra Sedleniece" w:date="2026-02-02T12:32:00Z" w16du:dateUtc="2026-02-02T10:32:00Z">
            <w:r w:rsidR="005B6160">
              <w:t xml:space="preserve">noteikumiem </w:t>
            </w:r>
          </w:ins>
          <w:customXmlInsRangeStart w:id="105" w:author="Sandra Sedleniece" w:date="2026-02-02T12:32:00Z"/>
        </w:sdtContent>
      </w:sdt>
      <w:customXmlInsRangeEnd w:id="105"/>
      <w:customXmlInsRangeStart w:id="106" w:author="Sandra Sedleniece" w:date="2026-02-02T12:32:00Z"/>
      <w:sdt>
        <w:sdtPr>
          <w:id w:val="-885323250"/>
          <w:placeholder>
            <w:docPart w:val="AF8253BC86E04643AF5CA56B9220FB30"/>
          </w:placeholder>
          <w:showingPlcHdr/>
        </w:sdtPr>
        <w:sdtEndPr/>
        <w:sdtContent>
          <w:customXmlInsRangeEnd w:id="106"/>
          <w:ins w:id="107" w:author="Sandra Sedleniece" w:date="2026-02-02T12:32:00Z" w16du:dateUtc="2026-02-02T10:32:00Z">
            <w:r w:rsidR="005B6160">
              <w:t xml:space="preserve">Nr. </w:t>
            </w:r>
          </w:ins>
          <w:customXmlInsRangeStart w:id="108" w:author="Sandra Sedleniece" w:date="2026-02-02T12:32:00Z"/>
        </w:sdtContent>
      </w:sdt>
      <w:customXmlInsRangeEnd w:id="108"/>
      <w:customXmlInsRangeStart w:id="109" w:author="Sandra Sedleniece" w:date="2026-02-02T12:32:00Z"/>
      <w:sdt>
        <w:sdtPr>
          <w:id w:val="-203781"/>
          <w:placeholder>
            <w:docPart w:val="E71D9D328FCC43A99819A56A06CA2E17"/>
          </w:placeholder>
        </w:sdtPr>
        <w:sdtEndPr/>
        <w:sdtContent>
          <w:customXmlInsRangeEnd w:id="109"/>
          <w:ins w:id="110" w:author="Sandra Sedleniece" w:date="2026-02-02T12:32:00Z" w16du:dateUtc="2026-02-02T10:32:00Z">
            <w:r w:rsidR="005B6160">
              <w:t>319</w:t>
            </w:r>
          </w:ins>
          <w:customXmlInsRangeStart w:id="111" w:author="Sandra Sedleniece" w:date="2026-02-02T12:32:00Z"/>
        </w:sdtContent>
      </w:sdt>
      <w:customXmlInsRangeEnd w:id="111"/>
    </w:p>
    <w:customXmlInsRangeStart w:id="112" w:author="Sandra Sedleniece" w:date="2026-02-02T12:32:00Z"/>
    <w:sdt>
      <w:sdtPr>
        <w:rPr>
          <w:rFonts w:cs="Times New Roman"/>
          <w:b/>
          <w:color w:val="000000" w:themeColor="text1"/>
          <w:szCs w:val="24"/>
        </w:rPr>
        <w:id w:val="2016037313"/>
        <w:placeholder>
          <w:docPart w:val="F06366E8C487406CBA2B1A240661BFC2"/>
        </w:placeholder>
      </w:sdtPr>
      <w:sdtEndPr/>
      <w:sdtContent>
        <w:customXmlInsRangeEnd w:id="112"/>
        <w:p w14:paraId="2FE43D75" w14:textId="77777777" w:rsidR="005B6160" w:rsidRDefault="005B6160" w:rsidP="005B6160">
          <w:pPr>
            <w:spacing w:before="240"/>
            <w:rPr>
              <w:ins w:id="113" w:author="Sandra Sedleniece" w:date="2026-02-02T12:32:00Z" w16du:dateUtc="2026-02-02T10:32:00Z"/>
              <w:rFonts w:cs="Times New Roman"/>
              <w:b/>
              <w:bCs/>
              <w:color w:val="000000" w:themeColor="text1"/>
              <w:szCs w:val="24"/>
            </w:rPr>
          </w:pPr>
          <w:ins w:id="114" w:author="Sandra Sedleniece" w:date="2026-02-02T12:32:00Z" w16du:dateUtc="2026-02-02T10:32:00Z">
            <w:r w:rsidRPr="00583E6B">
              <w:rPr>
                <w:rFonts w:cs="Times New Roman"/>
                <w:b/>
                <w:bCs/>
                <w:color w:val="000000" w:themeColor="text1"/>
                <w:szCs w:val="24"/>
              </w:rPr>
              <w:t>Pārskats par pensiju plān</w:t>
            </w:r>
            <w:r w:rsidRPr="00783943">
              <w:rPr>
                <w:rFonts w:cs="Times New Roman"/>
                <w:b/>
                <w:bCs/>
                <w:color w:val="000000" w:themeColor="text1"/>
                <w:szCs w:val="24"/>
              </w:rPr>
              <w:t>u</w:t>
            </w:r>
            <w:r w:rsidRPr="00583E6B">
              <w:rPr>
                <w:rFonts w:cs="Times New Roman"/>
                <w:b/>
                <w:bCs/>
                <w:color w:val="000000" w:themeColor="text1"/>
                <w:szCs w:val="24"/>
              </w:rPr>
              <w:t xml:space="preserve"> </w:t>
            </w:r>
            <w:r>
              <w:rPr>
                <w:rFonts w:cs="Times New Roman"/>
                <w:b/>
                <w:bCs/>
                <w:color w:val="000000" w:themeColor="text1"/>
                <w:szCs w:val="24"/>
              </w:rPr>
              <w:t xml:space="preserve">vai PEPP plānu </w:t>
            </w:r>
            <w:r w:rsidRPr="00583E6B">
              <w:rPr>
                <w:rFonts w:cs="Times New Roman"/>
                <w:b/>
                <w:bCs/>
                <w:color w:val="000000" w:themeColor="text1"/>
                <w:szCs w:val="24"/>
              </w:rPr>
              <w:t>darbības rezultātiem</w:t>
            </w:r>
          </w:ins>
        </w:p>
        <w:p w14:paraId="62168A71" w14:textId="77777777" w:rsidR="005B6160" w:rsidRPr="00583E6B" w:rsidRDefault="00773394" w:rsidP="005B6160">
          <w:pPr>
            <w:spacing w:before="240"/>
            <w:rPr>
              <w:ins w:id="115" w:author="Sandra Sedleniece" w:date="2026-02-02T12:32:00Z" w16du:dateUtc="2026-02-02T10:32:00Z"/>
              <w:rFonts w:cs="Times New Roman"/>
              <w:b/>
              <w:bCs/>
              <w:color w:val="000000" w:themeColor="text1"/>
              <w:szCs w:val="24"/>
            </w:rPr>
          </w:pPr>
        </w:p>
        <w:customXmlInsRangeStart w:id="116" w:author="Sandra Sedleniece" w:date="2026-02-02T12:32:00Z"/>
      </w:sdtContent>
    </w:sdt>
    <w:customXmlInsRangeEnd w:id="116"/>
    <w:tbl>
      <w:tblPr>
        <w:tblStyle w:val="Reatabula"/>
        <w:tblW w:w="8642" w:type="dxa"/>
        <w:tblLayout w:type="fixed"/>
        <w:tblLook w:val="04A0" w:firstRow="1" w:lastRow="0" w:firstColumn="1" w:lastColumn="0" w:noHBand="0" w:noVBand="1"/>
      </w:tblPr>
      <w:tblGrid>
        <w:gridCol w:w="1555"/>
        <w:gridCol w:w="1559"/>
        <w:gridCol w:w="1843"/>
        <w:gridCol w:w="1842"/>
        <w:gridCol w:w="1843"/>
      </w:tblGrid>
      <w:tr w:rsidR="005B6160" w14:paraId="546F9A48" w14:textId="77777777">
        <w:trPr>
          <w:ins w:id="117" w:author="Sandra Sedleniece" w:date="2026-02-02T12:32:00Z"/>
        </w:trPr>
        <w:tc>
          <w:tcPr>
            <w:tcW w:w="1555" w:type="dxa"/>
          </w:tcPr>
          <w:p w14:paraId="15CA0232" w14:textId="30D72744" w:rsidR="005B6160" w:rsidRPr="00D324E6" w:rsidRDefault="005B6160" w:rsidP="00731396">
            <w:pPr>
              <w:keepLines/>
              <w:tabs>
                <w:tab w:val="left" w:pos="495"/>
                <w:tab w:val="left" w:pos="2552"/>
              </w:tabs>
              <w:jc w:val="center"/>
              <w:outlineLvl w:val="3"/>
              <w:rPr>
                <w:ins w:id="118" w:author="Sandra Sedleniece" w:date="2026-02-02T12:32:00Z" w16du:dateUtc="2026-02-02T10:32:00Z"/>
                <w:rFonts w:eastAsia="Times New Roman" w:cs="Times New Roman"/>
                <w:szCs w:val="24"/>
              </w:rPr>
            </w:pPr>
            <w:ins w:id="119" w:author="Sandra Sedleniece" w:date="2026-02-02T12:33:00Z" w16du:dateUtc="2026-02-02T10:33:00Z">
              <w:r w:rsidRPr="002023EE">
                <w:t>Plāna kods</w:t>
              </w:r>
            </w:ins>
          </w:p>
        </w:tc>
        <w:tc>
          <w:tcPr>
            <w:tcW w:w="1559" w:type="dxa"/>
          </w:tcPr>
          <w:p w14:paraId="01C2F649" w14:textId="53B3F6C8" w:rsidR="005B6160" w:rsidRPr="00D324E6" w:rsidRDefault="005B6160" w:rsidP="00731396">
            <w:pPr>
              <w:keepLines/>
              <w:tabs>
                <w:tab w:val="left" w:pos="495"/>
                <w:tab w:val="left" w:pos="2552"/>
              </w:tabs>
              <w:jc w:val="center"/>
              <w:outlineLvl w:val="3"/>
              <w:rPr>
                <w:ins w:id="120" w:author="Sandra Sedleniece" w:date="2026-02-02T12:32:00Z" w16du:dateUtc="2026-02-02T10:32:00Z"/>
                <w:rFonts w:eastAsia="Times New Roman" w:cs="Times New Roman"/>
                <w:szCs w:val="24"/>
              </w:rPr>
            </w:pPr>
            <w:ins w:id="121" w:author="Sandra Sedleniece" w:date="2026-02-02T12:33:00Z" w16du:dateUtc="2026-02-02T10:33:00Z">
              <w:r w:rsidRPr="002023EE">
                <w:t>Plāna daļu skaits</w:t>
              </w:r>
            </w:ins>
          </w:p>
        </w:tc>
        <w:tc>
          <w:tcPr>
            <w:tcW w:w="1843" w:type="dxa"/>
          </w:tcPr>
          <w:p w14:paraId="2F6EF1E3" w14:textId="5D3A7304" w:rsidR="005B6160" w:rsidRPr="00D324E6" w:rsidRDefault="005B6160" w:rsidP="00731396">
            <w:pPr>
              <w:keepLines/>
              <w:tabs>
                <w:tab w:val="left" w:pos="495"/>
                <w:tab w:val="left" w:pos="2552"/>
              </w:tabs>
              <w:jc w:val="center"/>
              <w:outlineLvl w:val="3"/>
              <w:rPr>
                <w:ins w:id="122" w:author="Sandra Sedleniece" w:date="2026-02-02T12:32:00Z" w16du:dateUtc="2026-02-02T10:32:00Z"/>
                <w:rFonts w:eastAsia="Times New Roman" w:cs="Times New Roman"/>
                <w:szCs w:val="24"/>
              </w:rPr>
            </w:pPr>
            <w:ins w:id="123" w:author="Sandra Sedleniece" w:date="2026-02-02T12:33:00Z" w16du:dateUtc="2026-02-02T10:33:00Z">
              <w:r w:rsidRPr="002023EE">
                <w:t>Plāna neto aktīvi (</w:t>
              </w:r>
              <w:r w:rsidRPr="00766EBA">
                <w:rPr>
                  <w:i/>
                  <w:iCs/>
                </w:rPr>
                <w:t>euro</w:t>
              </w:r>
              <w:r w:rsidRPr="002023EE">
                <w:t>)</w:t>
              </w:r>
            </w:ins>
          </w:p>
        </w:tc>
        <w:tc>
          <w:tcPr>
            <w:tcW w:w="1842" w:type="dxa"/>
          </w:tcPr>
          <w:p w14:paraId="4E42611E" w14:textId="73C951D1" w:rsidR="005B6160" w:rsidRPr="00D324E6" w:rsidRDefault="005B6160" w:rsidP="00731396">
            <w:pPr>
              <w:keepLines/>
              <w:tabs>
                <w:tab w:val="left" w:pos="495"/>
                <w:tab w:val="left" w:pos="2552"/>
              </w:tabs>
              <w:jc w:val="center"/>
              <w:outlineLvl w:val="3"/>
              <w:rPr>
                <w:ins w:id="124" w:author="Sandra Sedleniece" w:date="2026-02-02T12:32:00Z" w16du:dateUtc="2026-02-02T10:32:00Z"/>
                <w:rFonts w:eastAsia="Times New Roman" w:cs="Times New Roman"/>
                <w:szCs w:val="24"/>
              </w:rPr>
            </w:pPr>
            <w:ins w:id="125" w:author="Sandra Sedleniece" w:date="2026-02-02T12:33:00Z" w16du:dateUtc="2026-02-02T10:33:00Z">
              <w:r w:rsidRPr="002023EE">
                <w:t>Plāna daļas vērtība (</w:t>
              </w:r>
              <w:r w:rsidRPr="00766EBA">
                <w:rPr>
                  <w:i/>
                  <w:iCs/>
                </w:rPr>
                <w:t>euro</w:t>
              </w:r>
              <w:r w:rsidRPr="002023EE">
                <w:t>)</w:t>
              </w:r>
            </w:ins>
          </w:p>
        </w:tc>
        <w:tc>
          <w:tcPr>
            <w:tcW w:w="1843" w:type="dxa"/>
          </w:tcPr>
          <w:p w14:paraId="63948999" w14:textId="5A101A7F" w:rsidR="005B6160" w:rsidRPr="00D324E6" w:rsidRDefault="005B6160" w:rsidP="00731396">
            <w:pPr>
              <w:keepLines/>
              <w:tabs>
                <w:tab w:val="left" w:pos="495"/>
                <w:tab w:val="left" w:pos="2552"/>
              </w:tabs>
              <w:jc w:val="center"/>
              <w:outlineLvl w:val="3"/>
              <w:rPr>
                <w:ins w:id="126" w:author="Sandra Sedleniece" w:date="2026-02-02T12:32:00Z" w16du:dateUtc="2026-02-02T10:32:00Z"/>
                <w:rFonts w:eastAsia="Times New Roman" w:cs="Times New Roman"/>
                <w:szCs w:val="24"/>
              </w:rPr>
            </w:pPr>
            <w:ins w:id="127" w:author="Sandra Sedleniece" w:date="2026-02-02T12:33:00Z" w16du:dateUtc="2026-02-02T10:33:00Z">
              <w:r w:rsidRPr="002023EE">
                <w:t>Plāna dalībnieku skaits</w:t>
              </w:r>
            </w:ins>
          </w:p>
        </w:tc>
      </w:tr>
      <w:tr w:rsidR="005B6160" w14:paraId="02EA5B5F" w14:textId="77777777" w:rsidTr="005B6160">
        <w:trPr>
          <w:ins w:id="128" w:author="Sandra Sedleniece" w:date="2026-02-02T12:32:00Z"/>
        </w:trPr>
        <w:tc>
          <w:tcPr>
            <w:tcW w:w="1555" w:type="dxa"/>
          </w:tcPr>
          <w:p w14:paraId="587EA4FB" w14:textId="355BDD72" w:rsidR="005B6160" w:rsidRPr="00D324E6" w:rsidRDefault="005B6160" w:rsidP="005B6160">
            <w:pPr>
              <w:keepLines/>
              <w:tabs>
                <w:tab w:val="left" w:pos="495"/>
                <w:tab w:val="left" w:pos="2552"/>
              </w:tabs>
              <w:jc w:val="center"/>
              <w:outlineLvl w:val="3"/>
              <w:rPr>
                <w:ins w:id="129" w:author="Sandra Sedleniece" w:date="2026-02-02T12:32:00Z" w16du:dateUtc="2026-02-02T10:32:00Z"/>
                <w:rFonts w:eastAsia="Times New Roman" w:cs="Times New Roman"/>
                <w:szCs w:val="24"/>
              </w:rPr>
            </w:pPr>
            <w:ins w:id="130" w:author="Sandra Sedleniece" w:date="2026-02-02T12:33:00Z" w16du:dateUtc="2026-02-02T10:33:00Z">
              <w:r w:rsidRPr="002023EE">
                <w:t>A</w:t>
              </w:r>
            </w:ins>
          </w:p>
        </w:tc>
        <w:tc>
          <w:tcPr>
            <w:tcW w:w="1559" w:type="dxa"/>
          </w:tcPr>
          <w:p w14:paraId="0D8C0F72" w14:textId="7D5E6DF3" w:rsidR="005B6160" w:rsidRPr="00D324E6" w:rsidRDefault="005B6160" w:rsidP="005B6160">
            <w:pPr>
              <w:keepLines/>
              <w:tabs>
                <w:tab w:val="left" w:pos="495"/>
                <w:tab w:val="left" w:pos="2552"/>
              </w:tabs>
              <w:jc w:val="center"/>
              <w:outlineLvl w:val="3"/>
              <w:rPr>
                <w:ins w:id="131" w:author="Sandra Sedleniece" w:date="2026-02-02T12:32:00Z" w16du:dateUtc="2026-02-02T10:32:00Z"/>
                <w:rFonts w:eastAsia="Times New Roman" w:cs="Times New Roman"/>
                <w:szCs w:val="24"/>
              </w:rPr>
            </w:pPr>
            <w:ins w:id="132" w:author="Sandra Sedleniece" w:date="2026-02-02T12:33:00Z" w16du:dateUtc="2026-02-02T10:33:00Z">
              <w:r w:rsidRPr="002023EE">
                <w:t>01</w:t>
              </w:r>
            </w:ins>
          </w:p>
        </w:tc>
        <w:tc>
          <w:tcPr>
            <w:tcW w:w="1843" w:type="dxa"/>
          </w:tcPr>
          <w:p w14:paraId="51394F38" w14:textId="4B097064" w:rsidR="005B6160" w:rsidRPr="00D324E6" w:rsidRDefault="005B6160" w:rsidP="005B6160">
            <w:pPr>
              <w:keepLines/>
              <w:tabs>
                <w:tab w:val="left" w:pos="495"/>
                <w:tab w:val="left" w:pos="2552"/>
              </w:tabs>
              <w:jc w:val="center"/>
              <w:outlineLvl w:val="3"/>
              <w:rPr>
                <w:ins w:id="133" w:author="Sandra Sedleniece" w:date="2026-02-02T12:32:00Z" w16du:dateUtc="2026-02-02T10:32:00Z"/>
                <w:rFonts w:eastAsia="Times New Roman" w:cs="Times New Roman"/>
                <w:szCs w:val="24"/>
              </w:rPr>
            </w:pPr>
            <w:ins w:id="134" w:author="Sandra Sedleniece" w:date="2026-02-02T12:33:00Z" w16du:dateUtc="2026-02-02T10:33:00Z">
              <w:r w:rsidRPr="002023EE">
                <w:t>02</w:t>
              </w:r>
            </w:ins>
          </w:p>
        </w:tc>
        <w:tc>
          <w:tcPr>
            <w:tcW w:w="1842" w:type="dxa"/>
          </w:tcPr>
          <w:p w14:paraId="1EA10A23" w14:textId="0A9973F1" w:rsidR="005B6160" w:rsidRPr="00D324E6" w:rsidRDefault="005B6160" w:rsidP="005B6160">
            <w:pPr>
              <w:keepLines/>
              <w:tabs>
                <w:tab w:val="left" w:pos="495"/>
                <w:tab w:val="left" w:pos="2552"/>
              </w:tabs>
              <w:jc w:val="center"/>
              <w:outlineLvl w:val="3"/>
              <w:rPr>
                <w:ins w:id="135" w:author="Sandra Sedleniece" w:date="2026-02-02T12:32:00Z" w16du:dateUtc="2026-02-02T10:32:00Z"/>
                <w:rFonts w:eastAsia="Times New Roman" w:cs="Times New Roman"/>
                <w:szCs w:val="24"/>
              </w:rPr>
            </w:pPr>
            <w:ins w:id="136" w:author="Sandra Sedleniece" w:date="2026-02-02T12:33:00Z" w16du:dateUtc="2026-02-02T10:33:00Z">
              <w:r w:rsidRPr="002023EE">
                <w:t>03</w:t>
              </w:r>
            </w:ins>
          </w:p>
        </w:tc>
        <w:tc>
          <w:tcPr>
            <w:tcW w:w="1843" w:type="dxa"/>
          </w:tcPr>
          <w:p w14:paraId="230E9EAF" w14:textId="3EB51D91" w:rsidR="005B6160" w:rsidRPr="00D324E6" w:rsidRDefault="005B6160" w:rsidP="005B6160">
            <w:pPr>
              <w:keepLines/>
              <w:tabs>
                <w:tab w:val="left" w:pos="495"/>
                <w:tab w:val="left" w:pos="2552"/>
              </w:tabs>
              <w:jc w:val="center"/>
              <w:outlineLvl w:val="3"/>
              <w:rPr>
                <w:ins w:id="137" w:author="Sandra Sedleniece" w:date="2026-02-02T12:32:00Z" w16du:dateUtc="2026-02-02T10:32:00Z"/>
                <w:rFonts w:eastAsia="Times New Roman" w:cs="Times New Roman"/>
                <w:szCs w:val="24"/>
              </w:rPr>
            </w:pPr>
            <w:ins w:id="138" w:author="Sandra Sedleniece" w:date="2026-02-02T12:33:00Z" w16du:dateUtc="2026-02-02T10:33:00Z">
              <w:r w:rsidRPr="002023EE">
                <w:t>04</w:t>
              </w:r>
            </w:ins>
          </w:p>
        </w:tc>
      </w:tr>
      <w:tr w:rsidR="005B6160" w14:paraId="1A11E1C6" w14:textId="77777777" w:rsidTr="005B6160">
        <w:trPr>
          <w:ins w:id="139" w:author="Sandra Sedleniece" w:date="2026-02-02T12:34:00Z"/>
        </w:trPr>
        <w:tc>
          <w:tcPr>
            <w:tcW w:w="1555" w:type="dxa"/>
          </w:tcPr>
          <w:p w14:paraId="183C734F" w14:textId="77777777" w:rsidR="005B6160" w:rsidRPr="002023EE" w:rsidRDefault="005B6160" w:rsidP="005B6160">
            <w:pPr>
              <w:keepLines/>
              <w:tabs>
                <w:tab w:val="left" w:pos="495"/>
                <w:tab w:val="left" w:pos="2552"/>
              </w:tabs>
              <w:jc w:val="center"/>
              <w:outlineLvl w:val="3"/>
              <w:rPr>
                <w:ins w:id="140" w:author="Sandra Sedleniece" w:date="2026-02-02T12:34:00Z" w16du:dateUtc="2026-02-02T10:34:00Z"/>
              </w:rPr>
            </w:pPr>
          </w:p>
        </w:tc>
        <w:tc>
          <w:tcPr>
            <w:tcW w:w="1559" w:type="dxa"/>
          </w:tcPr>
          <w:p w14:paraId="62206F4B" w14:textId="77777777" w:rsidR="005B6160" w:rsidRPr="002023EE" w:rsidRDefault="005B6160" w:rsidP="005B6160">
            <w:pPr>
              <w:keepLines/>
              <w:tabs>
                <w:tab w:val="left" w:pos="495"/>
                <w:tab w:val="left" w:pos="2552"/>
              </w:tabs>
              <w:jc w:val="center"/>
              <w:outlineLvl w:val="3"/>
              <w:rPr>
                <w:ins w:id="141" w:author="Sandra Sedleniece" w:date="2026-02-02T12:34:00Z" w16du:dateUtc="2026-02-02T10:34:00Z"/>
              </w:rPr>
            </w:pPr>
          </w:p>
        </w:tc>
        <w:tc>
          <w:tcPr>
            <w:tcW w:w="1843" w:type="dxa"/>
          </w:tcPr>
          <w:p w14:paraId="115A8909" w14:textId="77777777" w:rsidR="005B6160" w:rsidRPr="002023EE" w:rsidRDefault="005B6160" w:rsidP="005B6160">
            <w:pPr>
              <w:keepLines/>
              <w:tabs>
                <w:tab w:val="left" w:pos="495"/>
                <w:tab w:val="left" w:pos="2552"/>
              </w:tabs>
              <w:jc w:val="center"/>
              <w:outlineLvl w:val="3"/>
              <w:rPr>
                <w:ins w:id="142" w:author="Sandra Sedleniece" w:date="2026-02-02T12:34:00Z" w16du:dateUtc="2026-02-02T10:34:00Z"/>
              </w:rPr>
            </w:pPr>
          </w:p>
        </w:tc>
        <w:tc>
          <w:tcPr>
            <w:tcW w:w="1842" w:type="dxa"/>
          </w:tcPr>
          <w:p w14:paraId="5947CA40" w14:textId="77777777" w:rsidR="005B6160" w:rsidRPr="002023EE" w:rsidRDefault="005B6160" w:rsidP="005B6160">
            <w:pPr>
              <w:keepLines/>
              <w:tabs>
                <w:tab w:val="left" w:pos="495"/>
                <w:tab w:val="left" w:pos="2552"/>
              </w:tabs>
              <w:jc w:val="center"/>
              <w:outlineLvl w:val="3"/>
              <w:rPr>
                <w:ins w:id="143" w:author="Sandra Sedleniece" w:date="2026-02-02T12:34:00Z" w16du:dateUtc="2026-02-02T10:34:00Z"/>
              </w:rPr>
            </w:pPr>
          </w:p>
        </w:tc>
        <w:tc>
          <w:tcPr>
            <w:tcW w:w="1843" w:type="dxa"/>
          </w:tcPr>
          <w:p w14:paraId="3226EAFE" w14:textId="77777777" w:rsidR="005B6160" w:rsidRPr="002023EE" w:rsidRDefault="005B6160" w:rsidP="005B6160">
            <w:pPr>
              <w:keepLines/>
              <w:tabs>
                <w:tab w:val="left" w:pos="495"/>
                <w:tab w:val="left" w:pos="2552"/>
              </w:tabs>
              <w:jc w:val="center"/>
              <w:outlineLvl w:val="3"/>
              <w:rPr>
                <w:ins w:id="144" w:author="Sandra Sedleniece" w:date="2026-02-02T12:34:00Z" w16du:dateUtc="2026-02-02T10:34:00Z"/>
              </w:rPr>
            </w:pPr>
          </w:p>
        </w:tc>
      </w:tr>
      <w:tr w:rsidR="005B6160" w14:paraId="4C62B6A8" w14:textId="77777777" w:rsidTr="005B6160">
        <w:trPr>
          <w:ins w:id="145" w:author="Sandra Sedleniece" w:date="2026-02-02T12:34:00Z"/>
        </w:trPr>
        <w:tc>
          <w:tcPr>
            <w:tcW w:w="1555" w:type="dxa"/>
          </w:tcPr>
          <w:p w14:paraId="4EDEA5D3" w14:textId="77777777" w:rsidR="005B6160" w:rsidRPr="002023EE" w:rsidRDefault="005B6160" w:rsidP="005B6160">
            <w:pPr>
              <w:keepLines/>
              <w:tabs>
                <w:tab w:val="left" w:pos="495"/>
                <w:tab w:val="left" w:pos="2552"/>
              </w:tabs>
              <w:jc w:val="center"/>
              <w:outlineLvl w:val="3"/>
              <w:rPr>
                <w:ins w:id="146" w:author="Sandra Sedleniece" w:date="2026-02-02T12:34:00Z" w16du:dateUtc="2026-02-02T10:34:00Z"/>
              </w:rPr>
            </w:pPr>
          </w:p>
        </w:tc>
        <w:tc>
          <w:tcPr>
            <w:tcW w:w="1559" w:type="dxa"/>
          </w:tcPr>
          <w:p w14:paraId="4E8C5D5A" w14:textId="77777777" w:rsidR="005B6160" w:rsidRPr="002023EE" w:rsidRDefault="005B6160" w:rsidP="005B6160">
            <w:pPr>
              <w:keepLines/>
              <w:tabs>
                <w:tab w:val="left" w:pos="495"/>
                <w:tab w:val="left" w:pos="2552"/>
              </w:tabs>
              <w:jc w:val="center"/>
              <w:outlineLvl w:val="3"/>
              <w:rPr>
                <w:ins w:id="147" w:author="Sandra Sedleniece" w:date="2026-02-02T12:34:00Z" w16du:dateUtc="2026-02-02T10:34:00Z"/>
              </w:rPr>
            </w:pPr>
          </w:p>
        </w:tc>
        <w:tc>
          <w:tcPr>
            <w:tcW w:w="1843" w:type="dxa"/>
          </w:tcPr>
          <w:p w14:paraId="79E62D65" w14:textId="77777777" w:rsidR="005B6160" w:rsidRPr="002023EE" w:rsidRDefault="005B6160" w:rsidP="005B6160">
            <w:pPr>
              <w:keepLines/>
              <w:tabs>
                <w:tab w:val="left" w:pos="495"/>
                <w:tab w:val="left" w:pos="2552"/>
              </w:tabs>
              <w:jc w:val="center"/>
              <w:outlineLvl w:val="3"/>
              <w:rPr>
                <w:ins w:id="148" w:author="Sandra Sedleniece" w:date="2026-02-02T12:34:00Z" w16du:dateUtc="2026-02-02T10:34:00Z"/>
              </w:rPr>
            </w:pPr>
          </w:p>
        </w:tc>
        <w:tc>
          <w:tcPr>
            <w:tcW w:w="1842" w:type="dxa"/>
          </w:tcPr>
          <w:p w14:paraId="0E686485" w14:textId="77777777" w:rsidR="005B6160" w:rsidRPr="002023EE" w:rsidRDefault="005B6160" w:rsidP="005B6160">
            <w:pPr>
              <w:keepLines/>
              <w:tabs>
                <w:tab w:val="left" w:pos="495"/>
                <w:tab w:val="left" w:pos="2552"/>
              </w:tabs>
              <w:jc w:val="center"/>
              <w:outlineLvl w:val="3"/>
              <w:rPr>
                <w:ins w:id="149" w:author="Sandra Sedleniece" w:date="2026-02-02T12:34:00Z" w16du:dateUtc="2026-02-02T10:34:00Z"/>
              </w:rPr>
            </w:pPr>
          </w:p>
        </w:tc>
        <w:tc>
          <w:tcPr>
            <w:tcW w:w="1843" w:type="dxa"/>
          </w:tcPr>
          <w:p w14:paraId="55E4FA49" w14:textId="77777777" w:rsidR="005B6160" w:rsidRPr="002023EE" w:rsidRDefault="005B6160" w:rsidP="005B6160">
            <w:pPr>
              <w:keepLines/>
              <w:tabs>
                <w:tab w:val="left" w:pos="495"/>
                <w:tab w:val="left" w:pos="2552"/>
              </w:tabs>
              <w:jc w:val="center"/>
              <w:outlineLvl w:val="3"/>
              <w:rPr>
                <w:ins w:id="150" w:author="Sandra Sedleniece" w:date="2026-02-02T12:34:00Z" w16du:dateUtc="2026-02-02T10:34:00Z"/>
              </w:rPr>
            </w:pPr>
          </w:p>
        </w:tc>
      </w:tr>
      <w:tr w:rsidR="005B6160" w14:paraId="623DE039" w14:textId="77777777" w:rsidTr="005B6160">
        <w:trPr>
          <w:ins w:id="151" w:author="Sandra Sedleniece" w:date="2026-02-02T12:34:00Z"/>
        </w:trPr>
        <w:tc>
          <w:tcPr>
            <w:tcW w:w="1555" w:type="dxa"/>
          </w:tcPr>
          <w:p w14:paraId="30DE0908" w14:textId="77777777" w:rsidR="005B6160" w:rsidRPr="002023EE" w:rsidRDefault="005B6160" w:rsidP="005B6160">
            <w:pPr>
              <w:keepLines/>
              <w:tabs>
                <w:tab w:val="left" w:pos="495"/>
                <w:tab w:val="left" w:pos="2552"/>
              </w:tabs>
              <w:jc w:val="center"/>
              <w:outlineLvl w:val="3"/>
              <w:rPr>
                <w:ins w:id="152" w:author="Sandra Sedleniece" w:date="2026-02-02T12:34:00Z" w16du:dateUtc="2026-02-02T10:34:00Z"/>
              </w:rPr>
            </w:pPr>
          </w:p>
        </w:tc>
        <w:tc>
          <w:tcPr>
            <w:tcW w:w="1559" w:type="dxa"/>
          </w:tcPr>
          <w:p w14:paraId="510D49BA" w14:textId="77777777" w:rsidR="005B6160" w:rsidRPr="002023EE" w:rsidRDefault="005B6160" w:rsidP="005B6160">
            <w:pPr>
              <w:keepLines/>
              <w:tabs>
                <w:tab w:val="left" w:pos="495"/>
                <w:tab w:val="left" w:pos="2552"/>
              </w:tabs>
              <w:jc w:val="center"/>
              <w:outlineLvl w:val="3"/>
              <w:rPr>
                <w:ins w:id="153" w:author="Sandra Sedleniece" w:date="2026-02-02T12:34:00Z" w16du:dateUtc="2026-02-02T10:34:00Z"/>
              </w:rPr>
            </w:pPr>
          </w:p>
        </w:tc>
        <w:tc>
          <w:tcPr>
            <w:tcW w:w="1843" w:type="dxa"/>
          </w:tcPr>
          <w:p w14:paraId="05D24BE6" w14:textId="77777777" w:rsidR="005B6160" w:rsidRPr="002023EE" w:rsidRDefault="005B6160" w:rsidP="005B6160">
            <w:pPr>
              <w:keepLines/>
              <w:tabs>
                <w:tab w:val="left" w:pos="495"/>
                <w:tab w:val="left" w:pos="2552"/>
              </w:tabs>
              <w:jc w:val="center"/>
              <w:outlineLvl w:val="3"/>
              <w:rPr>
                <w:ins w:id="154" w:author="Sandra Sedleniece" w:date="2026-02-02T12:34:00Z" w16du:dateUtc="2026-02-02T10:34:00Z"/>
              </w:rPr>
            </w:pPr>
          </w:p>
        </w:tc>
        <w:tc>
          <w:tcPr>
            <w:tcW w:w="1842" w:type="dxa"/>
          </w:tcPr>
          <w:p w14:paraId="6FB67C89" w14:textId="77777777" w:rsidR="005B6160" w:rsidRPr="002023EE" w:rsidRDefault="005B6160" w:rsidP="005B6160">
            <w:pPr>
              <w:keepLines/>
              <w:tabs>
                <w:tab w:val="left" w:pos="495"/>
                <w:tab w:val="left" w:pos="2552"/>
              </w:tabs>
              <w:jc w:val="center"/>
              <w:outlineLvl w:val="3"/>
              <w:rPr>
                <w:ins w:id="155" w:author="Sandra Sedleniece" w:date="2026-02-02T12:34:00Z" w16du:dateUtc="2026-02-02T10:34:00Z"/>
              </w:rPr>
            </w:pPr>
          </w:p>
        </w:tc>
        <w:tc>
          <w:tcPr>
            <w:tcW w:w="1843" w:type="dxa"/>
          </w:tcPr>
          <w:p w14:paraId="46D486A2" w14:textId="14C3D722" w:rsidR="005B6160" w:rsidRPr="002023EE" w:rsidRDefault="005B6160" w:rsidP="005B6160">
            <w:pPr>
              <w:keepLines/>
              <w:tabs>
                <w:tab w:val="left" w:pos="495"/>
                <w:tab w:val="left" w:pos="2552"/>
              </w:tabs>
              <w:jc w:val="right"/>
              <w:outlineLvl w:val="3"/>
              <w:rPr>
                <w:ins w:id="156" w:author="Sandra Sedleniece" w:date="2026-02-02T12:34:00Z" w16du:dateUtc="2026-02-02T10:34:00Z"/>
              </w:rPr>
            </w:pPr>
          </w:p>
        </w:tc>
      </w:tr>
    </w:tbl>
    <w:p w14:paraId="759DE49A" w14:textId="77777777" w:rsidR="005B6160" w:rsidRDefault="005B6160" w:rsidP="005B6160">
      <w:pPr>
        <w:pStyle w:val="NApunkts1"/>
        <w:keepNext/>
        <w:keepLines/>
        <w:numPr>
          <w:ilvl w:val="0"/>
          <w:numId w:val="0"/>
        </w:numPr>
      </w:pPr>
    </w:p>
    <w:p w14:paraId="28840BFF"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50A6A8AF" w14:textId="77777777" w:rsidTr="00811BE5">
        <w:tc>
          <w:tcPr>
            <w:tcW w:w="4928" w:type="dxa"/>
            <w:vAlign w:val="bottom"/>
          </w:tcPr>
          <w:p w14:paraId="6CCD03DC" w14:textId="396951A4" w:rsidR="00966987" w:rsidRDefault="00773394" w:rsidP="00FA055C">
            <w:pPr>
              <w:pStyle w:val="Bezatstarpm"/>
              <w:ind w:left="-107"/>
              <w:rPr>
                <w:rFonts w:cs="Times New Roman"/>
              </w:rPr>
            </w:pPr>
            <w:sdt>
              <w:sdtPr>
                <w:rPr>
                  <w:rFonts w:cs="Times New Roman"/>
                </w:rPr>
                <w:alias w:val="Amats"/>
                <w:tag w:val="Amats"/>
                <w:id w:val="45201534"/>
                <w:lock w:val="sdtLocked"/>
                <w:placeholder>
                  <w:docPart w:val="904F753C50104BBDA21C64E8204457CF"/>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B23470">
                  <w:rPr>
                    <w:rFonts w:cs="Times New Roman"/>
                  </w:rPr>
                  <w:t>Latvijas Bankas prezidents</w:t>
                </w:r>
              </w:sdtContent>
            </w:sdt>
          </w:p>
        </w:tc>
        <w:sdt>
          <w:sdtPr>
            <w:rPr>
              <w:rFonts w:cs="Times New Roman"/>
            </w:rPr>
            <w:alias w:val="V. Uzvārds"/>
            <w:tag w:val="V. Uzvārds"/>
            <w:id w:val="46411162"/>
            <w:lock w:val="sdtLocked"/>
            <w:placeholder>
              <w:docPart w:val="AD694A0490A64D2CBF51124F9EE10828"/>
            </w:placeholder>
          </w:sdtPr>
          <w:sdtEndPr/>
          <w:sdtContent>
            <w:tc>
              <w:tcPr>
                <w:tcW w:w="3792" w:type="dxa"/>
                <w:vAlign w:val="bottom"/>
              </w:tcPr>
              <w:p w14:paraId="101A010A" w14:textId="3A4DCAA5" w:rsidR="00966987" w:rsidRDefault="00B23470" w:rsidP="00C523D5">
                <w:pPr>
                  <w:pStyle w:val="Bezatstarpm"/>
                  <w:ind w:right="-111"/>
                  <w:jc w:val="right"/>
                  <w:rPr>
                    <w:rFonts w:cs="Times New Roman"/>
                  </w:rPr>
                </w:pPr>
                <w:r>
                  <w:rPr>
                    <w:rFonts w:cs="Times New Roman"/>
                  </w:rPr>
                  <w:t>M. Kazāks</w:t>
                </w:r>
              </w:p>
            </w:tc>
          </w:sdtContent>
        </w:sdt>
      </w:tr>
    </w:tbl>
    <w:p w14:paraId="0C9B2510" w14:textId="575C1110" w:rsidR="006D395C" w:rsidRDefault="006D395C">
      <w:pPr>
        <w:rPr>
          <w:rFonts w:cs="Times New Roman"/>
          <w:szCs w:val="24"/>
        </w:rPr>
      </w:pPr>
      <w:bookmarkStart w:id="157" w:name="n1"/>
      <w:bookmarkStart w:id="158" w:name="n-730884"/>
      <w:bookmarkStart w:id="159" w:name="n2"/>
      <w:bookmarkStart w:id="160" w:name="n-730894"/>
      <w:bookmarkEnd w:id="157"/>
      <w:bookmarkEnd w:id="158"/>
      <w:bookmarkEnd w:id="159"/>
      <w:bookmarkEnd w:id="160"/>
    </w:p>
    <w:sectPr w:rsidR="006D395C" w:rsidSect="008C1CA0">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6A5028" w14:textId="77777777" w:rsidR="00773394" w:rsidRDefault="00773394" w:rsidP="00AC4B00">
      <w:r>
        <w:separator/>
      </w:r>
    </w:p>
  </w:endnote>
  <w:endnote w:type="continuationSeparator" w:id="0">
    <w:p w14:paraId="34866AEF" w14:textId="77777777" w:rsidR="00773394" w:rsidRDefault="00773394"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43612E" w14:textId="77777777" w:rsidR="00773394" w:rsidRDefault="00773394" w:rsidP="00AC4B00">
      <w:r>
        <w:separator/>
      </w:r>
    </w:p>
  </w:footnote>
  <w:footnote w:type="continuationSeparator" w:id="0">
    <w:p w14:paraId="7F1175DD" w14:textId="77777777" w:rsidR="00773394" w:rsidRDefault="00773394"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17345"/>
      <w:docPartObj>
        <w:docPartGallery w:val="Page Numbers (Top of Page)"/>
        <w:docPartUnique/>
      </w:docPartObj>
    </w:sdtPr>
    <w:sdtEndPr>
      <w:rPr>
        <w:rFonts w:cs="Times New Roman"/>
        <w:szCs w:val="24"/>
      </w:rPr>
    </w:sdtEndPr>
    <w:sdtContent>
      <w:p w14:paraId="7CFC85E8" w14:textId="77777777" w:rsidR="00CF6323" w:rsidRPr="00C13664" w:rsidRDefault="001306DB">
        <w:pPr>
          <w:pStyle w:val="Galvene"/>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CF2F8" w14:textId="77777777" w:rsidR="009C42A8" w:rsidRPr="009C42A8" w:rsidRDefault="00EA6CA5" w:rsidP="00AA4809">
    <w:pPr>
      <w:pStyle w:val="Galvene"/>
      <w:spacing w:before="560"/>
      <w:jc w:val="center"/>
    </w:pPr>
    <w:r>
      <w:rPr>
        <w:noProof/>
      </w:rPr>
      <w:drawing>
        <wp:inline distT="0" distB="0" distL="0" distR="0" wp14:anchorId="32F1F5B9" wp14:editId="076C7C26">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67E36B49" wp14:editId="1A97B32D">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A888C9"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74C72"/>
    <w:multiLevelType w:val="hybridMultilevel"/>
    <w:tmpl w:val="D73834C8"/>
    <w:lvl w:ilvl="0" w:tplc="68B088C6">
      <w:start w:val="1"/>
      <w:numFmt w:val="decimal"/>
      <w:lvlText w:val="%1)"/>
      <w:lvlJc w:val="left"/>
      <w:pPr>
        <w:ind w:left="1020" w:hanging="360"/>
      </w:pPr>
    </w:lvl>
    <w:lvl w:ilvl="1" w:tplc="B7A60A6E">
      <w:start w:val="1"/>
      <w:numFmt w:val="decimal"/>
      <w:lvlText w:val="%2)"/>
      <w:lvlJc w:val="left"/>
      <w:pPr>
        <w:ind w:left="1020" w:hanging="360"/>
      </w:pPr>
    </w:lvl>
    <w:lvl w:ilvl="2" w:tplc="636822B6">
      <w:start w:val="1"/>
      <w:numFmt w:val="decimal"/>
      <w:lvlText w:val="%3)"/>
      <w:lvlJc w:val="left"/>
      <w:pPr>
        <w:ind w:left="1020" w:hanging="360"/>
      </w:pPr>
    </w:lvl>
    <w:lvl w:ilvl="3" w:tplc="2AC8AC5C">
      <w:start w:val="1"/>
      <w:numFmt w:val="decimal"/>
      <w:lvlText w:val="%4)"/>
      <w:lvlJc w:val="left"/>
      <w:pPr>
        <w:ind w:left="1020" w:hanging="360"/>
      </w:pPr>
    </w:lvl>
    <w:lvl w:ilvl="4" w:tplc="E2FC89F4">
      <w:start w:val="1"/>
      <w:numFmt w:val="decimal"/>
      <w:lvlText w:val="%5)"/>
      <w:lvlJc w:val="left"/>
      <w:pPr>
        <w:ind w:left="1020" w:hanging="360"/>
      </w:pPr>
    </w:lvl>
    <w:lvl w:ilvl="5" w:tplc="B96C0AA0">
      <w:start w:val="1"/>
      <w:numFmt w:val="decimal"/>
      <w:lvlText w:val="%6)"/>
      <w:lvlJc w:val="left"/>
      <w:pPr>
        <w:ind w:left="1020" w:hanging="360"/>
      </w:pPr>
    </w:lvl>
    <w:lvl w:ilvl="6" w:tplc="075495F4">
      <w:start w:val="1"/>
      <w:numFmt w:val="decimal"/>
      <w:lvlText w:val="%7)"/>
      <w:lvlJc w:val="left"/>
      <w:pPr>
        <w:ind w:left="1020" w:hanging="360"/>
      </w:pPr>
    </w:lvl>
    <w:lvl w:ilvl="7" w:tplc="2A8454B2">
      <w:start w:val="1"/>
      <w:numFmt w:val="decimal"/>
      <w:lvlText w:val="%8)"/>
      <w:lvlJc w:val="left"/>
      <w:pPr>
        <w:ind w:left="1020" w:hanging="360"/>
      </w:pPr>
    </w:lvl>
    <w:lvl w:ilvl="8" w:tplc="B894A0F4">
      <w:start w:val="1"/>
      <w:numFmt w:val="decimal"/>
      <w:lvlText w:val="%9)"/>
      <w:lvlJc w:val="left"/>
      <w:pPr>
        <w:ind w:left="1020" w:hanging="360"/>
      </w:pPr>
    </w:lvl>
  </w:abstractNum>
  <w:abstractNum w:abstractNumId="1" w15:restartNumberingAfterBreak="0">
    <w:nsid w:val="089C699A"/>
    <w:multiLevelType w:val="hybridMultilevel"/>
    <w:tmpl w:val="326A7B7E"/>
    <w:lvl w:ilvl="0" w:tplc="6EE827B2">
      <w:start w:val="2"/>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5213EBF"/>
    <w:multiLevelType w:val="hybridMultilevel"/>
    <w:tmpl w:val="E75C3EF0"/>
    <w:lvl w:ilvl="0" w:tplc="083C64A2">
      <w:start w:val="1"/>
      <w:numFmt w:val="decimal"/>
      <w:lvlText w:val="%1)"/>
      <w:lvlJc w:val="left"/>
      <w:pPr>
        <w:ind w:left="720" w:hanging="360"/>
      </w:pPr>
    </w:lvl>
    <w:lvl w:ilvl="1" w:tplc="08EC9F4E">
      <w:start w:val="1"/>
      <w:numFmt w:val="decimal"/>
      <w:lvlText w:val="%2)"/>
      <w:lvlJc w:val="left"/>
      <w:pPr>
        <w:ind w:left="720" w:hanging="360"/>
      </w:pPr>
    </w:lvl>
    <w:lvl w:ilvl="2" w:tplc="F8CA14AC">
      <w:start w:val="1"/>
      <w:numFmt w:val="decimal"/>
      <w:lvlText w:val="%3)"/>
      <w:lvlJc w:val="left"/>
      <w:pPr>
        <w:ind w:left="720" w:hanging="360"/>
      </w:pPr>
    </w:lvl>
    <w:lvl w:ilvl="3" w:tplc="7BD4EB1A">
      <w:start w:val="1"/>
      <w:numFmt w:val="decimal"/>
      <w:lvlText w:val="%4)"/>
      <w:lvlJc w:val="left"/>
      <w:pPr>
        <w:ind w:left="720" w:hanging="360"/>
      </w:pPr>
    </w:lvl>
    <w:lvl w:ilvl="4" w:tplc="E820B87A">
      <w:start w:val="1"/>
      <w:numFmt w:val="decimal"/>
      <w:lvlText w:val="%5)"/>
      <w:lvlJc w:val="left"/>
      <w:pPr>
        <w:ind w:left="720" w:hanging="360"/>
      </w:pPr>
    </w:lvl>
    <w:lvl w:ilvl="5" w:tplc="CE342090">
      <w:start w:val="1"/>
      <w:numFmt w:val="decimal"/>
      <w:lvlText w:val="%6)"/>
      <w:lvlJc w:val="left"/>
      <w:pPr>
        <w:ind w:left="720" w:hanging="360"/>
      </w:pPr>
    </w:lvl>
    <w:lvl w:ilvl="6" w:tplc="7D689D6A">
      <w:start w:val="1"/>
      <w:numFmt w:val="decimal"/>
      <w:lvlText w:val="%7)"/>
      <w:lvlJc w:val="left"/>
      <w:pPr>
        <w:ind w:left="720" w:hanging="360"/>
      </w:pPr>
    </w:lvl>
    <w:lvl w:ilvl="7" w:tplc="8A740BB6">
      <w:start w:val="1"/>
      <w:numFmt w:val="decimal"/>
      <w:lvlText w:val="%8)"/>
      <w:lvlJc w:val="left"/>
      <w:pPr>
        <w:ind w:left="720" w:hanging="360"/>
      </w:pPr>
    </w:lvl>
    <w:lvl w:ilvl="8" w:tplc="AED82296">
      <w:start w:val="1"/>
      <w:numFmt w:val="decimal"/>
      <w:lvlText w:val="%9)"/>
      <w:lvlJc w:val="left"/>
      <w:pPr>
        <w:ind w:left="720" w:hanging="360"/>
      </w:pPr>
    </w:lvl>
  </w:abstractNum>
  <w:abstractNum w:abstractNumId="3" w15:restartNumberingAfterBreak="0">
    <w:nsid w:val="21D46A8C"/>
    <w:multiLevelType w:val="hybridMultilevel"/>
    <w:tmpl w:val="5126B1E6"/>
    <w:lvl w:ilvl="0" w:tplc="6C64973E">
      <w:start w:val="1"/>
      <w:numFmt w:val="upperRoman"/>
      <w:suff w:val="space"/>
      <w:lvlText w:val="%1."/>
      <w:lvlJc w:val="left"/>
      <w:pPr>
        <w:ind w:left="142"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1B5C48"/>
    <w:multiLevelType w:val="hybridMultilevel"/>
    <w:tmpl w:val="7F820954"/>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0693D31"/>
    <w:multiLevelType w:val="hybridMultilevel"/>
    <w:tmpl w:val="71647D76"/>
    <w:lvl w:ilvl="0" w:tplc="B4FEEED6">
      <w:start w:val="1"/>
      <w:numFmt w:val="decimal"/>
      <w:lvlText w:val="%1)"/>
      <w:lvlJc w:val="left"/>
      <w:pPr>
        <w:ind w:left="1020" w:hanging="360"/>
      </w:pPr>
    </w:lvl>
    <w:lvl w:ilvl="1" w:tplc="0A5E275C">
      <w:start w:val="1"/>
      <w:numFmt w:val="decimal"/>
      <w:lvlText w:val="%2)"/>
      <w:lvlJc w:val="left"/>
      <w:pPr>
        <w:ind w:left="1020" w:hanging="360"/>
      </w:pPr>
    </w:lvl>
    <w:lvl w:ilvl="2" w:tplc="56F0BEBE">
      <w:start w:val="1"/>
      <w:numFmt w:val="decimal"/>
      <w:lvlText w:val="%3)"/>
      <w:lvlJc w:val="left"/>
      <w:pPr>
        <w:ind w:left="1020" w:hanging="360"/>
      </w:pPr>
    </w:lvl>
    <w:lvl w:ilvl="3" w:tplc="2E1C6F88">
      <w:start w:val="1"/>
      <w:numFmt w:val="decimal"/>
      <w:lvlText w:val="%4)"/>
      <w:lvlJc w:val="left"/>
      <w:pPr>
        <w:ind w:left="1020" w:hanging="360"/>
      </w:pPr>
    </w:lvl>
    <w:lvl w:ilvl="4" w:tplc="2F461260">
      <w:start w:val="1"/>
      <w:numFmt w:val="decimal"/>
      <w:lvlText w:val="%5)"/>
      <w:lvlJc w:val="left"/>
      <w:pPr>
        <w:ind w:left="1020" w:hanging="360"/>
      </w:pPr>
    </w:lvl>
    <w:lvl w:ilvl="5" w:tplc="3B98AD42">
      <w:start w:val="1"/>
      <w:numFmt w:val="decimal"/>
      <w:lvlText w:val="%6)"/>
      <w:lvlJc w:val="left"/>
      <w:pPr>
        <w:ind w:left="1020" w:hanging="360"/>
      </w:pPr>
    </w:lvl>
    <w:lvl w:ilvl="6" w:tplc="3954D2E2">
      <w:start w:val="1"/>
      <w:numFmt w:val="decimal"/>
      <w:lvlText w:val="%7)"/>
      <w:lvlJc w:val="left"/>
      <w:pPr>
        <w:ind w:left="1020" w:hanging="360"/>
      </w:pPr>
    </w:lvl>
    <w:lvl w:ilvl="7" w:tplc="E5348072">
      <w:start w:val="1"/>
      <w:numFmt w:val="decimal"/>
      <w:lvlText w:val="%8)"/>
      <w:lvlJc w:val="left"/>
      <w:pPr>
        <w:ind w:left="1020" w:hanging="360"/>
      </w:pPr>
    </w:lvl>
    <w:lvl w:ilvl="8" w:tplc="F3B4D776">
      <w:start w:val="1"/>
      <w:numFmt w:val="decimal"/>
      <w:lvlText w:val="%9)"/>
      <w:lvlJc w:val="left"/>
      <w:pPr>
        <w:ind w:left="1020" w:hanging="360"/>
      </w:pPr>
    </w:lvl>
  </w:abstractNum>
  <w:abstractNum w:abstractNumId="6" w15:restartNumberingAfterBreak="0">
    <w:nsid w:val="46DA5D8C"/>
    <w:multiLevelType w:val="multilevel"/>
    <w:tmpl w:val="C93ED6BE"/>
    <w:lvl w:ilvl="0">
      <w:start w:val="1"/>
      <w:numFmt w:val="upperRoman"/>
      <w:pStyle w:val="NAnodala"/>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6F438C6"/>
    <w:multiLevelType w:val="hybridMultilevel"/>
    <w:tmpl w:val="8670F88E"/>
    <w:lvl w:ilvl="0" w:tplc="F3A6C0DE">
      <w:start w:val="1"/>
      <w:numFmt w:val="decimal"/>
      <w:lvlText w:val="%1)"/>
      <w:lvlJc w:val="left"/>
      <w:pPr>
        <w:ind w:left="1020" w:hanging="360"/>
      </w:pPr>
    </w:lvl>
    <w:lvl w:ilvl="1" w:tplc="8408C222">
      <w:start w:val="1"/>
      <w:numFmt w:val="decimal"/>
      <w:lvlText w:val="%2)"/>
      <w:lvlJc w:val="left"/>
      <w:pPr>
        <w:ind w:left="1020" w:hanging="360"/>
      </w:pPr>
    </w:lvl>
    <w:lvl w:ilvl="2" w:tplc="15500BD2">
      <w:start w:val="1"/>
      <w:numFmt w:val="decimal"/>
      <w:lvlText w:val="%3)"/>
      <w:lvlJc w:val="left"/>
      <w:pPr>
        <w:ind w:left="1020" w:hanging="360"/>
      </w:pPr>
    </w:lvl>
    <w:lvl w:ilvl="3" w:tplc="C20498D0">
      <w:start w:val="1"/>
      <w:numFmt w:val="decimal"/>
      <w:lvlText w:val="%4)"/>
      <w:lvlJc w:val="left"/>
      <w:pPr>
        <w:ind w:left="1020" w:hanging="360"/>
      </w:pPr>
    </w:lvl>
    <w:lvl w:ilvl="4" w:tplc="F5E2AA16">
      <w:start w:val="1"/>
      <w:numFmt w:val="decimal"/>
      <w:lvlText w:val="%5)"/>
      <w:lvlJc w:val="left"/>
      <w:pPr>
        <w:ind w:left="1020" w:hanging="360"/>
      </w:pPr>
    </w:lvl>
    <w:lvl w:ilvl="5" w:tplc="ACCCAAFC">
      <w:start w:val="1"/>
      <w:numFmt w:val="decimal"/>
      <w:lvlText w:val="%6)"/>
      <w:lvlJc w:val="left"/>
      <w:pPr>
        <w:ind w:left="1020" w:hanging="360"/>
      </w:pPr>
    </w:lvl>
    <w:lvl w:ilvl="6" w:tplc="0942873E">
      <w:start w:val="1"/>
      <w:numFmt w:val="decimal"/>
      <w:lvlText w:val="%7)"/>
      <w:lvlJc w:val="left"/>
      <w:pPr>
        <w:ind w:left="1020" w:hanging="360"/>
      </w:pPr>
    </w:lvl>
    <w:lvl w:ilvl="7" w:tplc="D256DAA6">
      <w:start w:val="1"/>
      <w:numFmt w:val="decimal"/>
      <w:lvlText w:val="%8)"/>
      <w:lvlJc w:val="left"/>
      <w:pPr>
        <w:ind w:left="1020" w:hanging="360"/>
      </w:pPr>
    </w:lvl>
    <w:lvl w:ilvl="8" w:tplc="90EE780C">
      <w:start w:val="1"/>
      <w:numFmt w:val="decimal"/>
      <w:lvlText w:val="%9)"/>
      <w:lvlJc w:val="left"/>
      <w:pPr>
        <w:ind w:left="1020" w:hanging="360"/>
      </w:pPr>
    </w:lvl>
  </w:abstractNum>
  <w:abstractNum w:abstractNumId="8"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284"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2E06D4E"/>
    <w:multiLevelType w:val="hybridMultilevel"/>
    <w:tmpl w:val="11344CD6"/>
    <w:lvl w:ilvl="0" w:tplc="3792387C">
      <w:start w:val="1"/>
      <w:numFmt w:val="decimal"/>
      <w:lvlText w:val="%1)"/>
      <w:lvlJc w:val="left"/>
      <w:pPr>
        <w:ind w:left="720" w:hanging="360"/>
      </w:pPr>
    </w:lvl>
    <w:lvl w:ilvl="1" w:tplc="66ECD3F2">
      <w:start w:val="1"/>
      <w:numFmt w:val="decimal"/>
      <w:lvlText w:val="%2)"/>
      <w:lvlJc w:val="left"/>
      <w:pPr>
        <w:ind w:left="720" w:hanging="360"/>
      </w:pPr>
    </w:lvl>
    <w:lvl w:ilvl="2" w:tplc="62502250">
      <w:start w:val="1"/>
      <w:numFmt w:val="decimal"/>
      <w:lvlText w:val="%3)"/>
      <w:lvlJc w:val="left"/>
      <w:pPr>
        <w:ind w:left="720" w:hanging="360"/>
      </w:pPr>
    </w:lvl>
    <w:lvl w:ilvl="3" w:tplc="D64E1EC2">
      <w:start w:val="1"/>
      <w:numFmt w:val="decimal"/>
      <w:lvlText w:val="%4)"/>
      <w:lvlJc w:val="left"/>
      <w:pPr>
        <w:ind w:left="720" w:hanging="360"/>
      </w:pPr>
    </w:lvl>
    <w:lvl w:ilvl="4" w:tplc="78D62F2A">
      <w:start w:val="1"/>
      <w:numFmt w:val="decimal"/>
      <w:lvlText w:val="%5)"/>
      <w:lvlJc w:val="left"/>
      <w:pPr>
        <w:ind w:left="720" w:hanging="360"/>
      </w:pPr>
    </w:lvl>
    <w:lvl w:ilvl="5" w:tplc="CD5A9922">
      <w:start w:val="1"/>
      <w:numFmt w:val="decimal"/>
      <w:lvlText w:val="%6)"/>
      <w:lvlJc w:val="left"/>
      <w:pPr>
        <w:ind w:left="720" w:hanging="360"/>
      </w:pPr>
    </w:lvl>
    <w:lvl w:ilvl="6" w:tplc="44AE49BC">
      <w:start w:val="1"/>
      <w:numFmt w:val="decimal"/>
      <w:lvlText w:val="%7)"/>
      <w:lvlJc w:val="left"/>
      <w:pPr>
        <w:ind w:left="720" w:hanging="360"/>
      </w:pPr>
    </w:lvl>
    <w:lvl w:ilvl="7" w:tplc="2B0E3D2E">
      <w:start w:val="1"/>
      <w:numFmt w:val="decimal"/>
      <w:lvlText w:val="%8)"/>
      <w:lvlJc w:val="left"/>
      <w:pPr>
        <w:ind w:left="720" w:hanging="360"/>
      </w:pPr>
    </w:lvl>
    <w:lvl w:ilvl="8" w:tplc="679899BE">
      <w:start w:val="1"/>
      <w:numFmt w:val="decimal"/>
      <w:lvlText w:val="%9)"/>
      <w:lvlJc w:val="left"/>
      <w:pPr>
        <w:ind w:left="720" w:hanging="360"/>
      </w:pPr>
    </w:lvl>
  </w:abstractNum>
  <w:abstractNum w:abstractNumId="10" w15:restartNumberingAfterBreak="0">
    <w:nsid w:val="64056957"/>
    <w:multiLevelType w:val="hybridMultilevel"/>
    <w:tmpl w:val="04BE373E"/>
    <w:lvl w:ilvl="0" w:tplc="D6786340">
      <w:start w:val="1"/>
      <w:numFmt w:val="decimal"/>
      <w:lvlText w:val="%1)"/>
      <w:lvlJc w:val="left"/>
      <w:pPr>
        <w:ind w:left="720" w:hanging="360"/>
      </w:pPr>
    </w:lvl>
    <w:lvl w:ilvl="1" w:tplc="FC529E34">
      <w:start w:val="1"/>
      <w:numFmt w:val="decimal"/>
      <w:lvlText w:val="%2)"/>
      <w:lvlJc w:val="left"/>
      <w:pPr>
        <w:ind w:left="720" w:hanging="360"/>
      </w:pPr>
    </w:lvl>
    <w:lvl w:ilvl="2" w:tplc="DD34B47E">
      <w:start w:val="1"/>
      <w:numFmt w:val="decimal"/>
      <w:lvlText w:val="%3)"/>
      <w:lvlJc w:val="left"/>
      <w:pPr>
        <w:ind w:left="720" w:hanging="360"/>
      </w:pPr>
    </w:lvl>
    <w:lvl w:ilvl="3" w:tplc="D68A0FFE">
      <w:start w:val="1"/>
      <w:numFmt w:val="decimal"/>
      <w:lvlText w:val="%4)"/>
      <w:lvlJc w:val="left"/>
      <w:pPr>
        <w:ind w:left="720" w:hanging="360"/>
      </w:pPr>
    </w:lvl>
    <w:lvl w:ilvl="4" w:tplc="DD48B660">
      <w:start w:val="1"/>
      <w:numFmt w:val="decimal"/>
      <w:lvlText w:val="%5)"/>
      <w:lvlJc w:val="left"/>
      <w:pPr>
        <w:ind w:left="720" w:hanging="360"/>
      </w:pPr>
    </w:lvl>
    <w:lvl w:ilvl="5" w:tplc="28CC8604">
      <w:start w:val="1"/>
      <w:numFmt w:val="decimal"/>
      <w:lvlText w:val="%6)"/>
      <w:lvlJc w:val="left"/>
      <w:pPr>
        <w:ind w:left="720" w:hanging="360"/>
      </w:pPr>
    </w:lvl>
    <w:lvl w:ilvl="6" w:tplc="C0CE384E">
      <w:start w:val="1"/>
      <w:numFmt w:val="decimal"/>
      <w:lvlText w:val="%7)"/>
      <w:lvlJc w:val="left"/>
      <w:pPr>
        <w:ind w:left="720" w:hanging="360"/>
      </w:pPr>
    </w:lvl>
    <w:lvl w:ilvl="7" w:tplc="525E6B06">
      <w:start w:val="1"/>
      <w:numFmt w:val="decimal"/>
      <w:lvlText w:val="%8)"/>
      <w:lvlJc w:val="left"/>
      <w:pPr>
        <w:ind w:left="720" w:hanging="360"/>
      </w:pPr>
    </w:lvl>
    <w:lvl w:ilvl="8" w:tplc="305A376A">
      <w:start w:val="1"/>
      <w:numFmt w:val="decimal"/>
      <w:lvlText w:val="%9)"/>
      <w:lvlJc w:val="left"/>
      <w:pPr>
        <w:ind w:left="720" w:hanging="360"/>
      </w:pPr>
    </w:lvl>
  </w:abstractNum>
  <w:abstractNum w:abstractNumId="11" w15:restartNumberingAfterBreak="0">
    <w:nsid w:val="6F530F64"/>
    <w:multiLevelType w:val="hybridMultilevel"/>
    <w:tmpl w:val="5DF295E4"/>
    <w:lvl w:ilvl="0" w:tplc="F220741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2BA1ABB"/>
    <w:multiLevelType w:val="hybridMultilevel"/>
    <w:tmpl w:val="73E6DDFA"/>
    <w:lvl w:ilvl="0" w:tplc="3E0E1FC6">
      <w:start w:val="1"/>
      <w:numFmt w:val="decimal"/>
      <w:lvlText w:val="%1)"/>
      <w:lvlJc w:val="left"/>
      <w:pPr>
        <w:ind w:left="1020" w:hanging="360"/>
      </w:pPr>
    </w:lvl>
    <w:lvl w:ilvl="1" w:tplc="7726913E">
      <w:start w:val="1"/>
      <w:numFmt w:val="decimal"/>
      <w:lvlText w:val="%2)"/>
      <w:lvlJc w:val="left"/>
      <w:pPr>
        <w:ind w:left="1020" w:hanging="360"/>
      </w:pPr>
    </w:lvl>
    <w:lvl w:ilvl="2" w:tplc="59464D80">
      <w:start w:val="1"/>
      <w:numFmt w:val="decimal"/>
      <w:lvlText w:val="%3)"/>
      <w:lvlJc w:val="left"/>
      <w:pPr>
        <w:ind w:left="1020" w:hanging="360"/>
      </w:pPr>
    </w:lvl>
    <w:lvl w:ilvl="3" w:tplc="AE30E770">
      <w:start w:val="1"/>
      <w:numFmt w:val="decimal"/>
      <w:lvlText w:val="%4)"/>
      <w:lvlJc w:val="left"/>
      <w:pPr>
        <w:ind w:left="1020" w:hanging="360"/>
      </w:pPr>
    </w:lvl>
    <w:lvl w:ilvl="4" w:tplc="449A1B38">
      <w:start w:val="1"/>
      <w:numFmt w:val="decimal"/>
      <w:lvlText w:val="%5)"/>
      <w:lvlJc w:val="left"/>
      <w:pPr>
        <w:ind w:left="1020" w:hanging="360"/>
      </w:pPr>
    </w:lvl>
    <w:lvl w:ilvl="5" w:tplc="98709204">
      <w:start w:val="1"/>
      <w:numFmt w:val="decimal"/>
      <w:lvlText w:val="%6)"/>
      <w:lvlJc w:val="left"/>
      <w:pPr>
        <w:ind w:left="1020" w:hanging="360"/>
      </w:pPr>
    </w:lvl>
    <w:lvl w:ilvl="6" w:tplc="18C0001A">
      <w:start w:val="1"/>
      <w:numFmt w:val="decimal"/>
      <w:lvlText w:val="%7)"/>
      <w:lvlJc w:val="left"/>
      <w:pPr>
        <w:ind w:left="1020" w:hanging="360"/>
      </w:pPr>
    </w:lvl>
    <w:lvl w:ilvl="7" w:tplc="2A9E506C">
      <w:start w:val="1"/>
      <w:numFmt w:val="decimal"/>
      <w:lvlText w:val="%8)"/>
      <w:lvlJc w:val="left"/>
      <w:pPr>
        <w:ind w:left="1020" w:hanging="360"/>
      </w:pPr>
    </w:lvl>
    <w:lvl w:ilvl="8" w:tplc="B4CC9554">
      <w:start w:val="1"/>
      <w:numFmt w:val="decimal"/>
      <w:lvlText w:val="%9)"/>
      <w:lvlJc w:val="left"/>
      <w:pPr>
        <w:ind w:left="1020" w:hanging="360"/>
      </w:pPr>
    </w:lvl>
  </w:abstractNum>
  <w:abstractNum w:abstractNumId="13" w15:restartNumberingAfterBreak="0">
    <w:nsid w:val="79231192"/>
    <w:multiLevelType w:val="hybridMultilevel"/>
    <w:tmpl w:val="6A547C7E"/>
    <w:lvl w:ilvl="0" w:tplc="4C7A7C9C">
      <w:start w:val="1"/>
      <w:numFmt w:val="decimal"/>
      <w:lvlText w:val="%1)"/>
      <w:lvlJc w:val="left"/>
      <w:pPr>
        <w:ind w:left="1020" w:hanging="360"/>
      </w:pPr>
    </w:lvl>
    <w:lvl w:ilvl="1" w:tplc="FB7A2E8E">
      <w:start w:val="1"/>
      <w:numFmt w:val="decimal"/>
      <w:lvlText w:val="%2)"/>
      <w:lvlJc w:val="left"/>
      <w:pPr>
        <w:ind w:left="1020" w:hanging="360"/>
      </w:pPr>
    </w:lvl>
    <w:lvl w:ilvl="2" w:tplc="476AFC00">
      <w:start w:val="1"/>
      <w:numFmt w:val="decimal"/>
      <w:lvlText w:val="%3)"/>
      <w:lvlJc w:val="left"/>
      <w:pPr>
        <w:ind w:left="1020" w:hanging="360"/>
      </w:pPr>
    </w:lvl>
    <w:lvl w:ilvl="3" w:tplc="55DADDA8">
      <w:start w:val="1"/>
      <w:numFmt w:val="decimal"/>
      <w:lvlText w:val="%4)"/>
      <w:lvlJc w:val="left"/>
      <w:pPr>
        <w:ind w:left="1020" w:hanging="360"/>
      </w:pPr>
    </w:lvl>
    <w:lvl w:ilvl="4" w:tplc="30685E88">
      <w:start w:val="1"/>
      <w:numFmt w:val="decimal"/>
      <w:lvlText w:val="%5)"/>
      <w:lvlJc w:val="left"/>
      <w:pPr>
        <w:ind w:left="1020" w:hanging="360"/>
      </w:pPr>
    </w:lvl>
    <w:lvl w:ilvl="5" w:tplc="01265C12">
      <w:start w:val="1"/>
      <w:numFmt w:val="decimal"/>
      <w:lvlText w:val="%6)"/>
      <w:lvlJc w:val="left"/>
      <w:pPr>
        <w:ind w:left="1020" w:hanging="360"/>
      </w:pPr>
    </w:lvl>
    <w:lvl w:ilvl="6" w:tplc="A5228A52">
      <w:start w:val="1"/>
      <w:numFmt w:val="decimal"/>
      <w:lvlText w:val="%7)"/>
      <w:lvlJc w:val="left"/>
      <w:pPr>
        <w:ind w:left="1020" w:hanging="360"/>
      </w:pPr>
    </w:lvl>
    <w:lvl w:ilvl="7" w:tplc="0EBCB2FE">
      <w:start w:val="1"/>
      <w:numFmt w:val="decimal"/>
      <w:lvlText w:val="%8)"/>
      <w:lvlJc w:val="left"/>
      <w:pPr>
        <w:ind w:left="1020" w:hanging="360"/>
      </w:pPr>
    </w:lvl>
    <w:lvl w:ilvl="8" w:tplc="582ACAEA">
      <w:start w:val="1"/>
      <w:numFmt w:val="decimal"/>
      <w:lvlText w:val="%9)"/>
      <w:lvlJc w:val="left"/>
      <w:pPr>
        <w:ind w:left="1020" w:hanging="360"/>
      </w:pPr>
    </w:lvl>
  </w:abstractNum>
  <w:abstractNum w:abstractNumId="14" w15:restartNumberingAfterBreak="0">
    <w:nsid w:val="7BF11D88"/>
    <w:multiLevelType w:val="hybridMultilevel"/>
    <w:tmpl w:val="60621A06"/>
    <w:lvl w:ilvl="0" w:tplc="A762DDDA">
      <w:start w:val="1"/>
      <w:numFmt w:val="decimal"/>
      <w:lvlText w:val="%1)"/>
      <w:lvlJc w:val="left"/>
      <w:pPr>
        <w:ind w:left="720" w:hanging="360"/>
      </w:pPr>
    </w:lvl>
    <w:lvl w:ilvl="1" w:tplc="7758F1AE">
      <w:start w:val="1"/>
      <w:numFmt w:val="decimal"/>
      <w:lvlText w:val="%2)"/>
      <w:lvlJc w:val="left"/>
      <w:pPr>
        <w:ind w:left="720" w:hanging="360"/>
      </w:pPr>
    </w:lvl>
    <w:lvl w:ilvl="2" w:tplc="4BFC9090">
      <w:start w:val="1"/>
      <w:numFmt w:val="decimal"/>
      <w:lvlText w:val="%3)"/>
      <w:lvlJc w:val="left"/>
      <w:pPr>
        <w:ind w:left="720" w:hanging="360"/>
      </w:pPr>
    </w:lvl>
    <w:lvl w:ilvl="3" w:tplc="7F9E6364">
      <w:start w:val="1"/>
      <w:numFmt w:val="decimal"/>
      <w:lvlText w:val="%4)"/>
      <w:lvlJc w:val="left"/>
      <w:pPr>
        <w:ind w:left="720" w:hanging="360"/>
      </w:pPr>
    </w:lvl>
    <w:lvl w:ilvl="4" w:tplc="7E30706C">
      <w:start w:val="1"/>
      <w:numFmt w:val="decimal"/>
      <w:lvlText w:val="%5)"/>
      <w:lvlJc w:val="left"/>
      <w:pPr>
        <w:ind w:left="720" w:hanging="360"/>
      </w:pPr>
    </w:lvl>
    <w:lvl w:ilvl="5" w:tplc="47F88964">
      <w:start w:val="1"/>
      <w:numFmt w:val="decimal"/>
      <w:lvlText w:val="%6)"/>
      <w:lvlJc w:val="left"/>
      <w:pPr>
        <w:ind w:left="720" w:hanging="360"/>
      </w:pPr>
    </w:lvl>
    <w:lvl w:ilvl="6" w:tplc="3FCA7DE6">
      <w:start w:val="1"/>
      <w:numFmt w:val="decimal"/>
      <w:lvlText w:val="%7)"/>
      <w:lvlJc w:val="left"/>
      <w:pPr>
        <w:ind w:left="720" w:hanging="360"/>
      </w:pPr>
    </w:lvl>
    <w:lvl w:ilvl="7" w:tplc="6C00BC30">
      <w:start w:val="1"/>
      <w:numFmt w:val="decimal"/>
      <w:lvlText w:val="%8)"/>
      <w:lvlJc w:val="left"/>
      <w:pPr>
        <w:ind w:left="720" w:hanging="360"/>
      </w:pPr>
    </w:lvl>
    <w:lvl w:ilvl="8" w:tplc="1724438E">
      <w:start w:val="1"/>
      <w:numFmt w:val="decimal"/>
      <w:lvlText w:val="%9)"/>
      <w:lvlJc w:val="left"/>
      <w:pPr>
        <w:ind w:left="720" w:hanging="360"/>
      </w:pPr>
    </w:lvl>
  </w:abstractNum>
  <w:num w:numId="1" w16cid:durableId="452135360">
    <w:abstractNumId w:val="6"/>
  </w:num>
  <w:num w:numId="2" w16cid:durableId="765492621">
    <w:abstractNumId w:val="8"/>
  </w:num>
  <w:num w:numId="3" w16cid:durableId="6568832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3"/>
  </w:num>
  <w:num w:numId="8" w16cid:durableId="10884585">
    <w:abstractNumId w:val="7"/>
  </w:num>
  <w:num w:numId="9" w16cid:durableId="575281698">
    <w:abstractNumId w:val="2"/>
  </w:num>
  <w:num w:numId="10" w16cid:durableId="908080274">
    <w:abstractNumId w:val="5"/>
  </w:num>
  <w:num w:numId="11" w16cid:durableId="944965965">
    <w:abstractNumId w:val="10"/>
  </w:num>
  <w:num w:numId="12" w16cid:durableId="731465344">
    <w:abstractNumId w:val="0"/>
  </w:num>
  <w:num w:numId="13" w16cid:durableId="1177966813">
    <w:abstractNumId w:val="9"/>
  </w:num>
  <w:num w:numId="14" w16cid:durableId="702903455">
    <w:abstractNumId w:val="12"/>
  </w:num>
  <w:num w:numId="15" w16cid:durableId="301425086">
    <w:abstractNumId w:val="14"/>
  </w:num>
  <w:num w:numId="16" w16cid:durableId="111243522">
    <w:abstractNumId w:val="13"/>
  </w:num>
  <w:num w:numId="17" w16cid:durableId="951015030">
    <w:abstractNumId w:val="4"/>
  </w:num>
  <w:num w:numId="18" w16cid:durableId="2123838049">
    <w:abstractNumId w:val="11"/>
  </w:num>
  <w:num w:numId="19" w16cid:durableId="53327696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andra Sedleniece">
    <w15:presenceInfo w15:providerId="AD" w15:userId="S::ssedleni@bank.lv::9460c08f-1c71-47ea-9bba-b7d0f33d502b"/>
  </w15:person>
  <w15:person w15:author="Laura Birziņa">
    <w15:presenceInfo w15:providerId="AD" w15:userId="S::lbirzina@bank.lv::65a215af-cd6c-4dab-94af-e68b0dd379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C62"/>
    <w:rsid w:val="00001229"/>
    <w:rsid w:val="00003926"/>
    <w:rsid w:val="00006C9D"/>
    <w:rsid w:val="000125BF"/>
    <w:rsid w:val="000170B0"/>
    <w:rsid w:val="00017C12"/>
    <w:rsid w:val="000239BA"/>
    <w:rsid w:val="00032A84"/>
    <w:rsid w:val="00032F04"/>
    <w:rsid w:val="00035500"/>
    <w:rsid w:val="00040773"/>
    <w:rsid w:val="000412EA"/>
    <w:rsid w:val="000460B9"/>
    <w:rsid w:val="0005058E"/>
    <w:rsid w:val="000511D3"/>
    <w:rsid w:val="00051A27"/>
    <w:rsid w:val="00052F4B"/>
    <w:rsid w:val="00054B0B"/>
    <w:rsid w:val="00054F28"/>
    <w:rsid w:val="00057385"/>
    <w:rsid w:val="00060D2F"/>
    <w:rsid w:val="00062659"/>
    <w:rsid w:val="000713BD"/>
    <w:rsid w:val="00071CC2"/>
    <w:rsid w:val="00076419"/>
    <w:rsid w:val="0007690C"/>
    <w:rsid w:val="000803AA"/>
    <w:rsid w:val="000815F2"/>
    <w:rsid w:val="00081A5F"/>
    <w:rsid w:val="00081D7E"/>
    <w:rsid w:val="000901ED"/>
    <w:rsid w:val="00090CD5"/>
    <w:rsid w:val="00090DBB"/>
    <w:rsid w:val="00093C58"/>
    <w:rsid w:val="0009450B"/>
    <w:rsid w:val="000973A6"/>
    <w:rsid w:val="000A6EF2"/>
    <w:rsid w:val="000B3673"/>
    <w:rsid w:val="000B3AEC"/>
    <w:rsid w:val="000B41DB"/>
    <w:rsid w:val="000B4CBE"/>
    <w:rsid w:val="000C4A37"/>
    <w:rsid w:val="000D18A5"/>
    <w:rsid w:val="000D5637"/>
    <w:rsid w:val="000D5711"/>
    <w:rsid w:val="000D5BD3"/>
    <w:rsid w:val="000D7659"/>
    <w:rsid w:val="000E0562"/>
    <w:rsid w:val="000E2E54"/>
    <w:rsid w:val="000E4379"/>
    <w:rsid w:val="000F000D"/>
    <w:rsid w:val="000F10FE"/>
    <w:rsid w:val="000F61A1"/>
    <w:rsid w:val="000F66E9"/>
    <w:rsid w:val="000F6767"/>
    <w:rsid w:val="00100AE7"/>
    <w:rsid w:val="001026BB"/>
    <w:rsid w:val="00102B88"/>
    <w:rsid w:val="00112258"/>
    <w:rsid w:val="001170A9"/>
    <w:rsid w:val="00123001"/>
    <w:rsid w:val="00127162"/>
    <w:rsid w:val="001306DB"/>
    <w:rsid w:val="00131BFE"/>
    <w:rsid w:val="001325C3"/>
    <w:rsid w:val="00142533"/>
    <w:rsid w:val="00145850"/>
    <w:rsid w:val="00145ACA"/>
    <w:rsid w:val="00145D4F"/>
    <w:rsid w:val="00147332"/>
    <w:rsid w:val="00151E1B"/>
    <w:rsid w:val="001564F0"/>
    <w:rsid w:val="0015758F"/>
    <w:rsid w:val="00163285"/>
    <w:rsid w:val="00163EAA"/>
    <w:rsid w:val="001642D1"/>
    <w:rsid w:val="00167FC2"/>
    <w:rsid w:val="00176D43"/>
    <w:rsid w:val="00176E06"/>
    <w:rsid w:val="001865BD"/>
    <w:rsid w:val="0018768F"/>
    <w:rsid w:val="001907F2"/>
    <w:rsid w:val="00194D78"/>
    <w:rsid w:val="0019595C"/>
    <w:rsid w:val="00196141"/>
    <w:rsid w:val="001965D1"/>
    <w:rsid w:val="001A063C"/>
    <w:rsid w:val="001A10E3"/>
    <w:rsid w:val="001B272F"/>
    <w:rsid w:val="001B3982"/>
    <w:rsid w:val="001C3E1A"/>
    <w:rsid w:val="001C4D02"/>
    <w:rsid w:val="001D5A16"/>
    <w:rsid w:val="001D6553"/>
    <w:rsid w:val="001D73FD"/>
    <w:rsid w:val="001E298A"/>
    <w:rsid w:val="001E4A06"/>
    <w:rsid w:val="001E6435"/>
    <w:rsid w:val="001F08C6"/>
    <w:rsid w:val="001F22E8"/>
    <w:rsid w:val="001F499D"/>
    <w:rsid w:val="001F51BD"/>
    <w:rsid w:val="001F580D"/>
    <w:rsid w:val="002016F8"/>
    <w:rsid w:val="002037C7"/>
    <w:rsid w:val="00210757"/>
    <w:rsid w:val="00215938"/>
    <w:rsid w:val="00216AAD"/>
    <w:rsid w:val="00216AF6"/>
    <w:rsid w:val="00216F6B"/>
    <w:rsid w:val="002220E9"/>
    <w:rsid w:val="00223D61"/>
    <w:rsid w:val="00225A14"/>
    <w:rsid w:val="00226AE0"/>
    <w:rsid w:val="0022753A"/>
    <w:rsid w:val="00230736"/>
    <w:rsid w:val="00233D9D"/>
    <w:rsid w:val="0023463E"/>
    <w:rsid w:val="002456F1"/>
    <w:rsid w:val="00246180"/>
    <w:rsid w:val="00246A8E"/>
    <w:rsid w:val="002528E9"/>
    <w:rsid w:val="00254824"/>
    <w:rsid w:val="0025511B"/>
    <w:rsid w:val="002573A6"/>
    <w:rsid w:val="00260CAE"/>
    <w:rsid w:val="00262B8D"/>
    <w:rsid w:val="00266408"/>
    <w:rsid w:val="00266579"/>
    <w:rsid w:val="0026765A"/>
    <w:rsid w:val="00267DD7"/>
    <w:rsid w:val="002701B4"/>
    <w:rsid w:val="002728B2"/>
    <w:rsid w:val="00273401"/>
    <w:rsid w:val="00280D09"/>
    <w:rsid w:val="002829BC"/>
    <w:rsid w:val="0028770D"/>
    <w:rsid w:val="00294E1A"/>
    <w:rsid w:val="00294F01"/>
    <w:rsid w:val="002A44F8"/>
    <w:rsid w:val="002A617A"/>
    <w:rsid w:val="002C08EB"/>
    <w:rsid w:val="002C4298"/>
    <w:rsid w:val="002C6FD2"/>
    <w:rsid w:val="002E47BB"/>
    <w:rsid w:val="002E4C03"/>
    <w:rsid w:val="002E6502"/>
    <w:rsid w:val="002F203C"/>
    <w:rsid w:val="002F48FE"/>
    <w:rsid w:val="002F6068"/>
    <w:rsid w:val="003003DF"/>
    <w:rsid w:val="00301089"/>
    <w:rsid w:val="003016D7"/>
    <w:rsid w:val="00312E6E"/>
    <w:rsid w:val="003140CB"/>
    <w:rsid w:val="00314CDD"/>
    <w:rsid w:val="0031670E"/>
    <w:rsid w:val="00321D59"/>
    <w:rsid w:val="00330899"/>
    <w:rsid w:val="00332201"/>
    <w:rsid w:val="00333D26"/>
    <w:rsid w:val="003346E1"/>
    <w:rsid w:val="00334BEC"/>
    <w:rsid w:val="00337404"/>
    <w:rsid w:val="00347A8B"/>
    <w:rsid w:val="00353931"/>
    <w:rsid w:val="003621E7"/>
    <w:rsid w:val="0036425B"/>
    <w:rsid w:val="0036562B"/>
    <w:rsid w:val="00365CD6"/>
    <w:rsid w:val="00366159"/>
    <w:rsid w:val="00366379"/>
    <w:rsid w:val="00367D4E"/>
    <w:rsid w:val="00370CE7"/>
    <w:rsid w:val="003710F2"/>
    <w:rsid w:val="00372223"/>
    <w:rsid w:val="00373960"/>
    <w:rsid w:val="00373AEA"/>
    <w:rsid w:val="00380BB3"/>
    <w:rsid w:val="0038374F"/>
    <w:rsid w:val="00385699"/>
    <w:rsid w:val="003863D2"/>
    <w:rsid w:val="003904E4"/>
    <w:rsid w:val="0039373E"/>
    <w:rsid w:val="003A1411"/>
    <w:rsid w:val="003A156D"/>
    <w:rsid w:val="003A516D"/>
    <w:rsid w:val="003B122C"/>
    <w:rsid w:val="003B5C76"/>
    <w:rsid w:val="003B6DA2"/>
    <w:rsid w:val="003C1EF2"/>
    <w:rsid w:val="003C3B7F"/>
    <w:rsid w:val="003C48CB"/>
    <w:rsid w:val="003C6DCB"/>
    <w:rsid w:val="003D21B1"/>
    <w:rsid w:val="003D585B"/>
    <w:rsid w:val="003D6BF6"/>
    <w:rsid w:val="003E088C"/>
    <w:rsid w:val="003E0FBE"/>
    <w:rsid w:val="003E1973"/>
    <w:rsid w:val="003E3B26"/>
    <w:rsid w:val="003E46F5"/>
    <w:rsid w:val="003E47EE"/>
    <w:rsid w:val="003E47FE"/>
    <w:rsid w:val="003E6D5B"/>
    <w:rsid w:val="003E7B94"/>
    <w:rsid w:val="003F0746"/>
    <w:rsid w:val="003F168A"/>
    <w:rsid w:val="003F2DC2"/>
    <w:rsid w:val="003F7066"/>
    <w:rsid w:val="003F72CA"/>
    <w:rsid w:val="003F7FE9"/>
    <w:rsid w:val="00402B09"/>
    <w:rsid w:val="0040301A"/>
    <w:rsid w:val="00403DAE"/>
    <w:rsid w:val="00403FF6"/>
    <w:rsid w:val="00405DF6"/>
    <w:rsid w:val="00410F17"/>
    <w:rsid w:val="004239C6"/>
    <w:rsid w:val="0043340F"/>
    <w:rsid w:val="004354B5"/>
    <w:rsid w:val="004359D5"/>
    <w:rsid w:val="00436628"/>
    <w:rsid w:val="00440CAF"/>
    <w:rsid w:val="0044287E"/>
    <w:rsid w:val="00463E5D"/>
    <w:rsid w:val="0046459A"/>
    <w:rsid w:val="0046509D"/>
    <w:rsid w:val="0046798D"/>
    <w:rsid w:val="00470B6A"/>
    <w:rsid w:val="00474FF0"/>
    <w:rsid w:val="004840FE"/>
    <w:rsid w:val="004864B8"/>
    <w:rsid w:val="004872A0"/>
    <w:rsid w:val="0049171E"/>
    <w:rsid w:val="0049232C"/>
    <w:rsid w:val="00493533"/>
    <w:rsid w:val="004A40E9"/>
    <w:rsid w:val="004A63EE"/>
    <w:rsid w:val="004A6FCF"/>
    <w:rsid w:val="004B092F"/>
    <w:rsid w:val="004B42C4"/>
    <w:rsid w:val="004C1F68"/>
    <w:rsid w:val="004C3B0A"/>
    <w:rsid w:val="004C3F45"/>
    <w:rsid w:val="004D3D66"/>
    <w:rsid w:val="004D4170"/>
    <w:rsid w:val="004E139E"/>
    <w:rsid w:val="004E3633"/>
    <w:rsid w:val="004E5F26"/>
    <w:rsid w:val="004F0BB8"/>
    <w:rsid w:val="004F467A"/>
    <w:rsid w:val="004F61C6"/>
    <w:rsid w:val="004F6D30"/>
    <w:rsid w:val="00500908"/>
    <w:rsid w:val="00500DB9"/>
    <w:rsid w:val="00510458"/>
    <w:rsid w:val="00514504"/>
    <w:rsid w:val="0051668E"/>
    <w:rsid w:val="0051695E"/>
    <w:rsid w:val="005218B9"/>
    <w:rsid w:val="005250F1"/>
    <w:rsid w:val="00531064"/>
    <w:rsid w:val="00532014"/>
    <w:rsid w:val="00535B61"/>
    <w:rsid w:val="0053640B"/>
    <w:rsid w:val="0054540A"/>
    <w:rsid w:val="00553206"/>
    <w:rsid w:val="005554A9"/>
    <w:rsid w:val="005556FE"/>
    <w:rsid w:val="00555EBF"/>
    <w:rsid w:val="00557E8A"/>
    <w:rsid w:val="00563F74"/>
    <w:rsid w:val="00564102"/>
    <w:rsid w:val="00567E79"/>
    <w:rsid w:val="005710CF"/>
    <w:rsid w:val="005726CF"/>
    <w:rsid w:val="00573EC9"/>
    <w:rsid w:val="00575E84"/>
    <w:rsid w:val="005778F7"/>
    <w:rsid w:val="005807EE"/>
    <w:rsid w:val="005818F3"/>
    <w:rsid w:val="00582B29"/>
    <w:rsid w:val="00594636"/>
    <w:rsid w:val="005A22DF"/>
    <w:rsid w:val="005A29C8"/>
    <w:rsid w:val="005A5714"/>
    <w:rsid w:val="005A78C2"/>
    <w:rsid w:val="005B0704"/>
    <w:rsid w:val="005B116D"/>
    <w:rsid w:val="005B1F10"/>
    <w:rsid w:val="005B33DB"/>
    <w:rsid w:val="005B3697"/>
    <w:rsid w:val="005B6160"/>
    <w:rsid w:val="005C43B0"/>
    <w:rsid w:val="005C4958"/>
    <w:rsid w:val="005C4F9F"/>
    <w:rsid w:val="005C76BE"/>
    <w:rsid w:val="005E3C67"/>
    <w:rsid w:val="005E582F"/>
    <w:rsid w:val="005E7A64"/>
    <w:rsid w:val="005F1972"/>
    <w:rsid w:val="005F62A8"/>
    <w:rsid w:val="005F65BC"/>
    <w:rsid w:val="005F68FC"/>
    <w:rsid w:val="005F7F1E"/>
    <w:rsid w:val="006002AB"/>
    <w:rsid w:val="006007DB"/>
    <w:rsid w:val="00603163"/>
    <w:rsid w:val="00604C99"/>
    <w:rsid w:val="00610EF2"/>
    <w:rsid w:val="00610EFD"/>
    <w:rsid w:val="006243C8"/>
    <w:rsid w:val="00626D42"/>
    <w:rsid w:val="00635C5B"/>
    <w:rsid w:val="00643757"/>
    <w:rsid w:val="00650C03"/>
    <w:rsid w:val="00660852"/>
    <w:rsid w:val="00667AF7"/>
    <w:rsid w:val="00667F47"/>
    <w:rsid w:val="00671C3D"/>
    <w:rsid w:val="00674D5B"/>
    <w:rsid w:val="00677A13"/>
    <w:rsid w:val="00680063"/>
    <w:rsid w:val="00681AA9"/>
    <w:rsid w:val="006A212E"/>
    <w:rsid w:val="006A31B8"/>
    <w:rsid w:val="006A4396"/>
    <w:rsid w:val="006A5200"/>
    <w:rsid w:val="006A70E0"/>
    <w:rsid w:val="006B2474"/>
    <w:rsid w:val="006B29F8"/>
    <w:rsid w:val="006B7DE6"/>
    <w:rsid w:val="006C295F"/>
    <w:rsid w:val="006C2B9B"/>
    <w:rsid w:val="006C78EA"/>
    <w:rsid w:val="006D2FF4"/>
    <w:rsid w:val="006D395C"/>
    <w:rsid w:val="006D6C28"/>
    <w:rsid w:val="006E6DD0"/>
    <w:rsid w:val="006F0CD9"/>
    <w:rsid w:val="006F0DC7"/>
    <w:rsid w:val="006F2C17"/>
    <w:rsid w:val="006F3734"/>
    <w:rsid w:val="006F4843"/>
    <w:rsid w:val="006F4A2E"/>
    <w:rsid w:val="006F5854"/>
    <w:rsid w:val="00704153"/>
    <w:rsid w:val="00704600"/>
    <w:rsid w:val="00712562"/>
    <w:rsid w:val="007137F0"/>
    <w:rsid w:val="00715AA9"/>
    <w:rsid w:val="00717045"/>
    <w:rsid w:val="00722D62"/>
    <w:rsid w:val="00730F2A"/>
    <w:rsid w:val="00731396"/>
    <w:rsid w:val="00731788"/>
    <w:rsid w:val="007317B8"/>
    <w:rsid w:val="00731F08"/>
    <w:rsid w:val="007339E1"/>
    <w:rsid w:val="00733D91"/>
    <w:rsid w:val="00740946"/>
    <w:rsid w:val="007443AC"/>
    <w:rsid w:val="00745BC1"/>
    <w:rsid w:val="00746FE1"/>
    <w:rsid w:val="007514CE"/>
    <w:rsid w:val="0075385B"/>
    <w:rsid w:val="007545C9"/>
    <w:rsid w:val="00754B84"/>
    <w:rsid w:val="007577AE"/>
    <w:rsid w:val="007616A1"/>
    <w:rsid w:val="00766EBA"/>
    <w:rsid w:val="007709DB"/>
    <w:rsid w:val="00771B7D"/>
    <w:rsid w:val="00771CB0"/>
    <w:rsid w:val="00773394"/>
    <w:rsid w:val="00773942"/>
    <w:rsid w:val="0077573E"/>
    <w:rsid w:val="007779FD"/>
    <w:rsid w:val="00782C57"/>
    <w:rsid w:val="0078326F"/>
    <w:rsid w:val="00784DCB"/>
    <w:rsid w:val="00786631"/>
    <w:rsid w:val="00787181"/>
    <w:rsid w:val="0079205D"/>
    <w:rsid w:val="00796D21"/>
    <w:rsid w:val="00797060"/>
    <w:rsid w:val="007A05A7"/>
    <w:rsid w:val="007A4159"/>
    <w:rsid w:val="007B0367"/>
    <w:rsid w:val="007B4E8F"/>
    <w:rsid w:val="007C388A"/>
    <w:rsid w:val="007D1455"/>
    <w:rsid w:val="007E0611"/>
    <w:rsid w:val="007E2642"/>
    <w:rsid w:val="007E4655"/>
    <w:rsid w:val="007E4DB3"/>
    <w:rsid w:val="007E7D95"/>
    <w:rsid w:val="007F2179"/>
    <w:rsid w:val="007F4A16"/>
    <w:rsid w:val="007F51AD"/>
    <w:rsid w:val="00802BB4"/>
    <w:rsid w:val="00803C74"/>
    <w:rsid w:val="00811BE5"/>
    <w:rsid w:val="0082122E"/>
    <w:rsid w:val="00824847"/>
    <w:rsid w:val="00830809"/>
    <w:rsid w:val="00830C02"/>
    <w:rsid w:val="0083221C"/>
    <w:rsid w:val="00834230"/>
    <w:rsid w:val="00840034"/>
    <w:rsid w:val="00841089"/>
    <w:rsid w:val="00844021"/>
    <w:rsid w:val="0084631E"/>
    <w:rsid w:val="00846E23"/>
    <w:rsid w:val="008527FF"/>
    <w:rsid w:val="008548A6"/>
    <w:rsid w:val="0085693A"/>
    <w:rsid w:val="0085728A"/>
    <w:rsid w:val="008572A8"/>
    <w:rsid w:val="008575CE"/>
    <w:rsid w:val="008646C6"/>
    <w:rsid w:val="0086737E"/>
    <w:rsid w:val="00871466"/>
    <w:rsid w:val="00871EAA"/>
    <w:rsid w:val="008738FB"/>
    <w:rsid w:val="00874EA7"/>
    <w:rsid w:val="008752EB"/>
    <w:rsid w:val="00876BA4"/>
    <w:rsid w:val="008808C9"/>
    <w:rsid w:val="00883D19"/>
    <w:rsid w:val="008868E6"/>
    <w:rsid w:val="00890D0E"/>
    <w:rsid w:val="008A0EF3"/>
    <w:rsid w:val="008A20C7"/>
    <w:rsid w:val="008A529A"/>
    <w:rsid w:val="008A5DAC"/>
    <w:rsid w:val="008B43F2"/>
    <w:rsid w:val="008C1CA0"/>
    <w:rsid w:val="008C2C2E"/>
    <w:rsid w:val="008C53D5"/>
    <w:rsid w:val="008C57D5"/>
    <w:rsid w:val="008D1286"/>
    <w:rsid w:val="008D3598"/>
    <w:rsid w:val="008E6A75"/>
    <w:rsid w:val="008E6F3F"/>
    <w:rsid w:val="008F18CA"/>
    <w:rsid w:val="008F289D"/>
    <w:rsid w:val="008F3272"/>
    <w:rsid w:val="008F57C6"/>
    <w:rsid w:val="008F6F4B"/>
    <w:rsid w:val="00902CDB"/>
    <w:rsid w:val="00907122"/>
    <w:rsid w:val="00907BE7"/>
    <w:rsid w:val="00913D3D"/>
    <w:rsid w:val="00914E2B"/>
    <w:rsid w:val="00917192"/>
    <w:rsid w:val="009209A6"/>
    <w:rsid w:val="00921AAA"/>
    <w:rsid w:val="00926D2C"/>
    <w:rsid w:val="009314B1"/>
    <w:rsid w:val="00932794"/>
    <w:rsid w:val="00934ACC"/>
    <w:rsid w:val="00937AA2"/>
    <w:rsid w:val="009400BA"/>
    <w:rsid w:val="00943813"/>
    <w:rsid w:val="00944764"/>
    <w:rsid w:val="00944EE2"/>
    <w:rsid w:val="009478B4"/>
    <w:rsid w:val="00947C05"/>
    <w:rsid w:val="0095025C"/>
    <w:rsid w:val="009519C5"/>
    <w:rsid w:val="00955F60"/>
    <w:rsid w:val="00960648"/>
    <w:rsid w:val="009606E3"/>
    <w:rsid w:val="00962F4A"/>
    <w:rsid w:val="00963C3D"/>
    <w:rsid w:val="00966494"/>
    <w:rsid w:val="00966987"/>
    <w:rsid w:val="00966FB8"/>
    <w:rsid w:val="00974C74"/>
    <w:rsid w:val="009774E1"/>
    <w:rsid w:val="00983001"/>
    <w:rsid w:val="009844AC"/>
    <w:rsid w:val="00985755"/>
    <w:rsid w:val="009902DB"/>
    <w:rsid w:val="00991B6D"/>
    <w:rsid w:val="00991D6F"/>
    <w:rsid w:val="009948FD"/>
    <w:rsid w:val="009952AB"/>
    <w:rsid w:val="00996B17"/>
    <w:rsid w:val="009A43CE"/>
    <w:rsid w:val="009A5519"/>
    <w:rsid w:val="009B042A"/>
    <w:rsid w:val="009B0797"/>
    <w:rsid w:val="009B185F"/>
    <w:rsid w:val="009B64A9"/>
    <w:rsid w:val="009B7B30"/>
    <w:rsid w:val="009C42A8"/>
    <w:rsid w:val="009C4C2C"/>
    <w:rsid w:val="009C5189"/>
    <w:rsid w:val="009C7FF1"/>
    <w:rsid w:val="009D1A77"/>
    <w:rsid w:val="009E0DC1"/>
    <w:rsid w:val="009E1AAF"/>
    <w:rsid w:val="009E22F0"/>
    <w:rsid w:val="009E3B34"/>
    <w:rsid w:val="009E5658"/>
    <w:rsid w:val="009E7699"/>
    <w:rsid w:val="009F2C75"/>
    <w:rsid w:val="00A0209C"/>
    <w:rsid w:val="00A02832"/>
    <w:rsid w:val="00A0318D"/>
    <w:rsid w:val="00A03EC7"/>
    <w:rsid w:val="00A040AC"/>
    <w:rsid w:val="00A06CB3"/>
    <w:rsid w:val="00A147AA"/>
    <w:rsid w:val="00A2448B"/>
    <w:rsid w:val="00A24CF1"/>
    <w:rsid w:val="00A24DE0"/>
    <w:rsid w:val="00A31507"/>
    <w:rsid w:val="00A34E43"/>
    <w:rsid w:val="00A35387"/>
    <w:rsid w:val="00A354CE"/>
    <w:rsid w:val="00A37691"/>
    <w:rsid w:val="00A40449"/>
    <w:rsid w:val="00A44B6F"/>
    <w:rsid w:val="00A457E8"/>
    <w:rsid w:val="00A45CCD"/>
    <w:rsid w:val="00A46E51"/>
    <w:rsid w:val="00A56918"/>
    <w:rsid w:val="00A57663"/>
    <w:rsid w:val="00A64981"/>
    <w:rsid w:val="00A67B63"/>
    <w:rsid w:val="00A72A98"/>
    <w:rsid w:val="00A8178F"/>
    <w:rsid w:val="00A82AE9"/>
    <w:rsid w:val="00A855FE"/>
    <w:rsid w:val="00A86427"/>
    <w:rsid w:val="00A92FDA"/>
    <w:rsid w:val="00A94450"/>
    <w:rsid w:val="00A95EBF"/>
    <w:rsid w:val="00AA1C50"/>
    <w:rsid w:val="00AA4809"/>
    <w:rsid w:val="00AB0BEE"/>
    <w:rsid w:val="00AB3159"/>
    <w:rsid w:val="00AB6BE7"/>
    <w:rsid w:val="00AB7552"/>
    <w:rsid w:val="00AC4B00"/>
    <w:rsid w:val="00AC5F85"/>
    <w:rsid w:val="00AD0BBE"/>
    <w:rsid w:val="00AD1B30"/>
    <w:rsid w:val="00AD311F"/>
    <w:rsid w:val="00AD327B"/>
    <w:rsid w:val="00AD65E6"/>
    <w:rsid w:val="00AD6F39"/>
    <w:rsid w:val="00AF06D9"/>
    <w:rsid w:val="00AF236D"/>
    <w:rsid w:val="00B01A79"/>
    <w:rsid w:val="00B14C62"/>
    <w:rsid w:val="00B22E69"/>
    <w:rsid w:val="00B23470"/>
    <w:rsid w:val="00B26C65"/>
    <w:rsid w:val="00B278BC"/>
    <w:rsid w:val="00B31CE7"/>
    <w:rsid w:val="00B36770"/>
    <w:rsid w:val="00B400EE"/>
    <w:rsid w:val="00B42691"/>
    <w:rsid w:val="00B42744"/>
    <w:rsid w:val="00B5253F"/>
    <w:rsid w:val="00B52AEB"/>
    <w:rsid w:val="00B571FA"/>
    <w:rsid w:val="00B6014F"/>
    <w:rsid w:val="00B614E1"/>
    <w:rsid w:val="00B61668"/>
    <w:rsid w:val="00B61862"/>
    <w:rsid w:val="00B61AF3"/>
    <w:rsid w:val="00B6293D"/>
    <w:rsid w:val="00B62B07"/>
    <w:rsid w:val="00B75CF0"/>
    <w:rsid w:val="00B857D1"/>
    <w:rsid w:val="00B85DF7"/>
    <w:rsid w:val="00B85E98"/>
    <w:rsid w:val="00B879E1"/>
    <w:rsid w:val="00B87E60"/>
    <w:rsid w:val="00B928E6"/>
    <w:rsid w:val="00B93E76"/>
    <w:rsid w:val="00B96D4A"/>
    <w:rsid w:val="00B97498"/>
    <w:rsid w:val="00BA0CF4"/>
    <w:rsid w:val="00BB311D"/>
    <w:rsid w:val="00BB3763"/>
    <w:rsid w:val="00BB6AE3"/>
    <w:rsid w:val="00BB6E6F"/>
    <w:rsid w:val="00BC1B6F"/>
    <w:rsid w:val="00BC1DCB"/>
    <w:rsid w:val="00BC6BC5"/>
    <w:rsid w:val="00BC75AC"/>
    <w:rsid w:val="00BD09A3"/>
    <w:rsid w:val="00BD0D4D"/>
    <w:rsid w:val="00BD3EB7"/>
    <w:rsid w:val="00BD62D8"/>
    <w:rsid w:val="00BE07E5"/>
    <w:rsid w:val="00BE305D"/>
    <w:rsid w:val="00BE7C38"/>
    <w:rsid w:val="00BF0E8D"/>
    <w:rsid w:val="00BF41BD"/>
    <w:rsid w:val="00C00ABE"/>
    <w:rsid w:val="00C07D69"/>
    <w:rsid w:val="00C119DD"/>
    <w:rsid w:val="00C13664"/>
    <w:rsid w:val="00C158B3"/>
    <w:rsid w:val="00C17098"/>
    <w:rsid w:val="00C2231C"/>
    <w:rsid w:val="00C2233D"/>
    <w:rsid w:val="00C2284A"/>
    <w:rsid w:val="00C23D14"/>
    <w:rsid w:val="00C25FB4"/>
    <w:rsid w:val="00C27E32"/>
    <w:rsid w:val="00C326AD"/>
    <w:rsid w:val="00C32F17"/>
    <w:rsid w:val="00C34B21"/>
    <w:rsid w:val="00C34CFC"/>
    <w:rsid w:val="00C378F8"/>
    <w:rsid w:val="00C443AC"/>
    <w:rsid w:val="00C47AD8"/>
    <w:rsid w:val="00C504F9"/>
    <w:rsid w:val="00C523D5"/>
    <w:rsid w:val="00C53ABD"/>
    <w:rsid w:val="00C54C9E"/>
    <w:rsid w:val="00C54D54"/>
    <w:rsid w:val="00C5530F"/>
    <w:rsid w:val="00C57000"/>
    <w:rsid w:val="00C57DEF"/>
    <w:rsid w:val="00C66E83"/>
    <w:rsid w:val="00C6786E"/>
    <w:rsid w:val="00C72FDB"/>
    <w:rsid w:val="00C73633"/>
    <w:rsid w:val="00C841DE"/>
    <w:rsid w:val="00C867B5"/>
    <w:rsid w:val="00C902AC"/>
    <w:rsid w:val="00C95523"/>
    <w:rsid w:val="00CA0CB3"/>
    <w:rsid w:val="00CA0CDB"/>
    <w:rsid w:val="00CA318A"/>
    <w:rsid w:val="00CA78AB"/>
    <w:rsid w:val="00CB2276"/>
    <w:rsid w:val="00CB559F"/>
    <w:rsid w:val="00CB7120"/>
    <w:rsid w:val="00CC05A7"/>
    <w:rsid w:val="00CC1325"/>
    <w:rsid w:val="00CC18A1"/>
    <w:rsid w:val="00CC1B50"/>
    <w:rsid w:val="00CC1F6D"/>
    <w:rsid w:val="00CC2CBD"/>
    <w:rsid w:val="00CC367A"/>
    <w:rsid w:val="00CD168B"/>
    <w:rsid w:val="00CD2C6C"/>
    <w:rsid w:val="00CD3BD9"/>
    <w:rsid w:val="00CD5BC7"/>
    <w:rsid w:val="00CE1554"/>
    <w:rsid w:val="00CE271A"/>
    <w:rsid w:val="00CE417F"/>
    <w:rsid w:val="00CE4247"/>
    <w:rsid w:val="00CE59C7"/>
    <w:rsid w:val="00CF23B8"/>
    <w:rsid w:val="00CF24DF"/>
    <w:rsid w:val="00CF2D05"/>
    <w:rsid w:val="00CF2FB0"/>
    <w:rsid w:val="00CF43D0"/>
    <w:rsid w:val="00CF4E34"/>
    <w:rsid w:val="00CF6323"/>
    <w:rsid w:val="00CF79F1"/>
    <w:rsid w:val="00CF7AE3"/>
    <w:rsid w:val="00D02919"/>
    <w:rsid w:val="00D02B8C"/>
    <w:rsid w:val="00D0464A"/>
    <w:rsid w:val="00D064C0"/>
    <w:rsid w:val="00D06DA7"/>
    <w:rsid w:val="00D07390"/>
    <w:rsid w:val="00D07866"/>
    <w:rsid w:val="00D10BB5"/>
    <w:rsid w:val="00D1410C"/>
    <w:rsid w:val="00D23208"/>
    <w:rsid w:val="00D26119"/>
    <w:rsid w:val="00D312DB"/>
    <w:rsid w:val="00D313AC"/>
    <w:rsid w:val="00D335B5"/>
    <w:rsid w:val="00D40C7C"/>
    <w:rsid w:val="00D4186C"/>
    <w:rsid w:val="00D4242A"/>
    <w:rsid w:val="00D42C7B"/>
    <w:rsid w:val="00D45025"/>
    <w:rsid w:val="00D456B3"/>
    <w:rsid w:val="00D602B6"/>
    <w:rsid w:val="00D63F18"/>
    <w:rsid w:val="00D801D0"/>
    <w:rsid w:val="00D84362"/>
    <w:rsid w:val="00D87877"/>
    <w:rsid w:val="00DA6D03"/>
    <w:rsid w:val="00DA7815"/>
    <w:rsid w:val="00DB32BD"/>
    <w:rsid w:val="00DB385B"/>
    <w:rsid w:val="00DB3CEF"/>
    <w:rsid w:val="00DB64AE"/>
    <w:rsid w:val="00DB66D4"/>
    <w:rsid w:val="00DB784C"/>
    <w:rsid w:val="00DC1657"/>
    <w:rsid w:val="00DC1854"/>
    <w:rsid w:val="00DC79E0"/>
    <w:rsid w:val="00DD1777"/>
    <w:rsid w:val="00DD292C"/>
    <w:rsid w:val="00DD3C90"/>
    <w:rsid w:val="00DD609A"/>
    <w:rsid w:val="00DE1F09"/>
    <w:rsid w:val="00DE3861"/>
    <w:rsid w:val="00DE5516"/>
    <w:rsid w:val="00DE671B"/>
    <w:rsid w:val="00E026C4"/>
    <w:rsid w:val="00E0437D"/>
    <w:rsid w:val="00E0790E"/>
    <w:rsid w:val="00E1173E"/>
    <w:rsid w:val="00E149B4"/>
    <w:rsid w:val="00E3140C"/>
    <w:rsid w:val="00E31A67"/>
    <w:rsid w:val="00E321E4"/>
    <w:rsid w:val="00E328F5"/>
    <w:rsid w:val="00E33D15"/>
    <w:rsid w:val="00E3419C"/>
    <w:rsid w:val="00E36793"/>
    <w:rsid w:val="00E3696A"/>
    <w:rsid w:val="00E40AEC"/>
    <w:rsid w:val="00E41D87"/>
    <w:rsid w:val="00E471E9"/>
    <w:rsid w:val="00E5762D"/>
    <w:rsid w:val="00E6022F"/>
    <w:rsid w:val="00E6659D"/>
    <w:rsid w:val="00E70723"/>
    <w:rsid w:val="00E76296"/>
    <w:rsid w:val="00E76F9E"/>
    <w:rsid w:val="00E77D76"/>
    <w:rsid w:val="00E818D0"/>
    <w:rsid w:val="00E822E9"/>
    <w:rsid w:val="00E8377B"/>
    <w:rsid w:val="00E91AB2"/>
    <w:rsid w:val="00E97744"/>
    <w:rsid w:val="00EA4504"/>
    <w:rsid w:val="00EA603C"/>
    <w:rsid w:val="00EA6CA5"/>
    <w:rsid w:val="00EA7E3C"/>
    <w:rsid w:val="00EB64E5"/>
    <w:rsid w:val="00EC1948"/>
    <w:rsid w:val="00EC1D6E"/>
    <w:rsid w:val="00EC69AF"/>
    <w:rsid w:val="00ED0C18"/>
    <w:rsid w:val="00ED2B8C"/>
    <w:rsid w:val="00ED4215"/>
    <w:rsid w:val="00ED62A5"/>
    <w:rsid w:val="00ED77C1"/>
    <w:rsid w:val="00EE4643"/>
    <w:rsid w:val="00EE7CFC"/>
    <w:rsid w:val="00EF1295"/>
    <w:rsid w:val="00EF6956"/>
    <w:rsid w:val="00F001CA"/>
    <w:rsid w:val="00F00C7F"/>
    <w:rsid w:val="00F018B2"/>
    <w:rsid w:val="00F03B02"/>
    <w:rsid w:val="00F051BF"/>
    <w:rsid w:val="00F053D9"/>
    <w:rsid w:val="00F05470"/>
    <w:rsid w:val="00F05905"/>
    <w:rsid w:val="00F07957"/>
    <w:rsid w:val="00F10222"/>
    <w:rsid w:val="00F1192F"/>
    <w:rsid w:val="00F13DD7"/>
    <w:rsid w:val="00F15FC7"/>
    <w:rsid w:val="00F20B00"/>
    <w:rsid w:val="00F2269B"/>
    <w:rsid w:val="00F22EA3"/>
    <w:rsid w:val="00F306D8"/>
    <w:rsid w:val="00F30773"/>
    <w:rsid w:val="00F30F87"/>
    <w:rsid w:val="00F3140E"/>
    <w:rsid w:val="00F3441F"/>
    <w:rsid w:val="00F4571D"/>
    <w:rsid w:val="00F45D5C"/>
    <w:rsid w:val="00F51202"/>
    <w:rsid w:val="00F5647B"/>
    <w:rsid w:val="00F639B6"/>
    <w:rsid w:val="00F63DE0"/>
    <w:rsid w:val="00F65C41"/>
    <w:rsid w:val="00F75A2C"/>
    <w:rsid w:val="00F76887"/>
    <w:rsid w:val="00F8030A"/>
    <w:rsid w:val="00F81533"/>
    <w:rsid w:val="00F84CD0"/>
    <w:rsid w:val="00F8643C"/>
    <w:rsid w:val="00F8652E"/>
    <w:rsid w:val="00F91ECF"/>
    <w:rsid w:val="00FA055C"/>
    <w:rsid w:val="00FA087C"/>
    <w:rsid w:val="00FA08F6"/>
    <w:rsid w:val="00FA32EC"/>
    <w:rsid w:val="00FA5494"/>
    <w:rsid w:val="00FA7AE0"/>
    <w:rsid w:val="00FB1572"/>
    <w:rsid w:val="00FB281B"/>
    <w:rsid w:val="00FB2C2B"/>
    <w:rsid w:val="00FC4393"/>
    <w:rsid w:val="00FC6D42"/>
    <w:rsid w:val="00FD2A8C"/>
    <w:rsid w:val="00FD37FA"/>
    <w:rsid w:val="00FF0086"/>
    <w:rsid w:val="00FF23C0"/>
    <w:rsid w:val="00FF5F18"/>
    <w:rsid w:val="00FF6E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9DA1C9"/>
  <w15:docId w15:val="{FC0A0D70-DB04-4F76-B586-1E755C96E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784DCB"/>
    <w:pPr>
      <w:spacing w:after="0" w:line="240" w:lineRule="auto"/>
    </w:pPr>
    <w:rPr>
      <w:rFonts w:ascii="Times New Roman" w:hAnsi="Times New Roman"/>
      <w:sz w:val="24"/>
    </w:rPr>
  </w:style>
  <w:style w:type="paragraph" w:styleId="Virsraksts1">
    <w:name w:val="heading 1"/>
    <w:basedOn w:val="Parasts"/>
    <w:next w:val="Parasts"/>
    <w:link w:val="Virsraksts1Rakstz"/>
    <w:uiPriority w:val="9"/>
    <w:qFormat/>
    <w:rsid w:val="006007DB"/>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C4B00"/>
    <w:pPr>
      <w:tabs>
        <w:tab w:val="center" w:pos="4153"/>
        <w:tab w:val="right" w:pos="8306"/>
      </w:tabs>
    </w:pPr>
  </w:style>
  <w:style w:type="character" w:customStyle="1" w:styleId="GalveneRakstz">
    <w:name w:val="Galvene Rakstz."/>
    <w:basedOn w:val="Noklusjumarindkopasfonts"/>
    <w:link w:val="Galvene"/>
    <w:uiPriority w:val="99"/>
    <w:rsid w:val="00AC4B00"/>
  </w:style>
  <w:style w:type="paragraph" w:styleId="Kjene">
    <w:name w:val="footer"/>
    <w:basedOn w:val="Parasts"/>
    <w:link w:val="KjeneRakstz"/>
    <w:uiPriority w:val="99"/>
    <w:unhideWhenUsed/>
    <w:rsid w:val="00AC4B00"/>
    <w:pPr>
      <w:tabs>
        <w:tab w:val="center" w:pos="4153"/>
        <w:tab w:val="right" w:pos="8306"/>
      </w:tabs>
    </w:pPr>
  </w:style>
  <w:style w:type="character" w:customStyle="1" w:styleId="KjeneRakstz">
    <w:name w:val="Kājene Rakstz."/>
    <w:basedOn w:val="Noklusjumarindkopasfonts"/>
    <w:link w:val="Kjene"/>
    <w:uiPriority w:val="99"/>
    <w:rsid w:val="00AC4B00"/>
  </w:style>
  <w:style w:type="paragraph" w:styleId="Balonteksts">
    <w:name w:val="Balloon Text"/>
    <w:basedOn w:val="Parasts"/>
    <w:link w:val="BalontekstsRakstz"/>
    <w:uiPriority w:val="99"/>
    <w:semiHidden/>
    <w:unhideWhenUsed/>
    <w:rsid w:val="00AC4B0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C4B00"/>
    <w:rPr>
      <w:rFonts w:ascii="Tahoma" w:hAnsi="Tahoma" w:cs="Tahoma"/>
      <w:sz w:val="16"/>
      <w:szCs w:val="16"/>
    </w:rPr>
  </w:style>
  <w:style w:type="character" w:styleId="Vietturateksts">
    <w:name w:val="Placeholder Text"/>
    <w:basedOn w:val="Noklusjumarindkopasfonts"/>
    <w:uiPriority w:val="99"/>
    <w:semiHidden/>
    <w:rsid w:val="009C42A8"/>
    <w:rPr>
      <w:color w:val="808080"/>
    </w:rPr>
  </w:style>
  <w:style w:type="table" w:styleId="Reatabula">
    <w:name w:val="Table Grid"/>
    <w:basedOn w:val="Parastatabula"/>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6F5854"/>
    <w:pPr>
      <w:ind w:left="720"/>
      <w:contextualSpacing/>
    </w:pPr>
  </w:style>
  <w:style w:type="paragraph" w:customStyle="1" w:styleId="NApielikums">
    <w:name w:val="NA pielikums"/>
    <w:basedOn w:val="Parasts"/>
    <w:link w:val="NApielikumsCharChar"/>
    <w:rsid w:val="006D395C"/>
    <w:pPr>
      <w:jc w:val="right"/>
    </w:pPr>
    <w:rPr>
      <w:rFonts w:eastAsia="Times New Roman" w:cs="Times New Roman"/>
      <w:szCs w:val="24"/>
    </w:rPr>
  </w:style>
  <w:style w:type="character" w:customStyle="1" w:styleId="NApielikumsCharChar">
    <w:name w:val="NA pielikums Char Char"/>
    <w:basedOn w:val="Noklusjumarindkopasfonts"/>
    <w:link w:val="NApielikums"/>
    <w:rsid w:val="006D395C"/>
    <w:rPr>
      <w:rFonts w:ascii="Times New Roman" w:eastAsia="Times New Roman" w:hAnsi="Times New Roman" w:cs="Times New Roman"/>
      <w:sz w:val="24"/>
      <w:szCs w:val="24"/>
    </w:rPr>
  </w:style>
  <w:style w:type="paragraph" w:customStyle="1" w:styleId="NAnodala">
    <w:name w:val="NA nodala"/>
    <w:basedOn w:val="Parasts"/>
    <w:next w:val="NApunkts1"/>
    <w:autoRedefine/>
    <w:qFormat/>
    <w:rsid w:val="00DB32BD"/>
    <w:pPr>
      <w:keepNext/>
      <w:keepLines/>
      <w:numPr>
        <w:numId w:val="1"/>
      </w:numPr>
      <w:tabs>
        <w:tab w:val="left" w:pos="284"/>
      </w:tabs>
      <w:spacing w:before="240"/>
      <w:outlineLvl w:val="0"/>
    </w:pPr>
    <w:rPr>
      <w:rFonts w:eastAsia="Times New Roman" w:cs="Times New Roman"/>
      <w:b/>
      <w:szCs w:val="24"/>
    </w:rPr>
  </w:style>
  <w:style w:type="paragraph" w:customStyle="1" w:styleId="NApunkts1">
    <w:name w:val="NA punkts 1"/>
    <w:basedOn w:val="Parasts"/>
    <w:link w:val="NApunkts1Rakstz"/>
    <w:qFormat/>
    <w:rsid w:val="0086737E"/>
    <w:pPr>
      <w:numPr>
        <w:numId w:val="2"/>
      </w:numPr>
      <w:spacing w:before="240"/>
      <w:jc w:val="both"/>
      <w:outlineLvl w:val="0"/>
    </w:pPr>
    <w:rPr>
      <w:rFonts w:eastAsia="Times New Roman" w:cs="Times New Roman"/>
      <w:szCs w:val="24"/>
    </w:rPr>
  </w:style>
  <w:style w:type="paragraph" w:customStyle="1" w:styleId="NAapaksnodala">
    <w:name w:val="NA apaksnodala"/>
    <w:basedOn w:val="Parasts"/>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Noklusjumarindkopasfonts"/>
    <w:link w:val="NApunkts1"/>
    <w:rsid w:val="0086737E"/>
    <w:rPr>
      <w:rFonts w:ascii="Times New Roman" w:eastAsia="Times New Roman" w:hAnsi="Times New Roman" w:cs="Times New Roman"/>
      <w:sz w:val="24"/>
      <w:szCs w:val="24"/>
    </w:rPr>
  </w:style>
  <w:style w:type="paragraph" w:customStyle="1" w:styleId="NApunkts2">
    <w:name w:val="NA punkts 2"/>
    <w:basedOn w:val="Parasts"/>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Parasts"/>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Parasts"/>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Parasts"/>
    <w:next w:val="NApunkts1"/>
    <w:autoRedefine/>
    <w:qFormat/>
    <w:rsid w:val="00DB32BD"/>
    <w:pPr>
      <w:spacing w:before="240"/>
      <w:jc w:val="both"/>
      <w:outlineLvl w:val="0"/>
    </w:pPr>
    <w:rPr>
      <w:rFonts w:eastAsia="Times New Roman" w:cs="Times New Roman"/>
      <w:b/>
      <w:szCs w:val="24"/>
    </w:rPr>
  </w:style>
  <w:style w:type="paragraph" w:styleId="Bezatstarpm">
    <w:name w:val="No Spacing"/>
    <w:uiPriority w:val="1"/>
    <w:qFormat/>
    <w:rsid w:val="00811BE5"/>
    <w:pPr>
      <w:spacing w:after="0" w:line="240" w:lineRule="auto"/>
    </w:pPr>
    <w:rPr>
      <w:rFonts w:ascii="Times New Roman" w:hAnsi="Times New Roman"/>
      <w:sz w:val="24"/>
    </w:rPr>
  </w:style>
  <w:style w:type="character" w:styleId="Hipersaite">
    <w:name w:val="Hyperlink"/>
    <w:basedOn w:val="Noklusjumarindkopasfonts"/>
    <w:uiPriority w:val="99"/>
    <w:unhideWhenUsed/>
    <w:rsid w:val="00B14C62"/>
    <w:rPr>
      <w:color w:val="0000FF" w:themeColor="hyperlink"/>
      <w:u w:val="single"/>
    </w:rPr>
  </w:style>
  <w:style w:type="character" w:styleId="Neatrisintapieminana">
    <w:name w:val="Unresolved Mention"/>
    <w:basedOn w:val="Noklusjumarindkopasfonts"/>
    <w:uiPriority w:val="99"/>
    <w:semiHidden/>
    <w:unhideWhenUsed/>
    <w:rsid w:val="00B14C62"/>
    <w:rPr>
      <w:color w:val="605E5C"/>
      <w:shd w:val="clear" w:color="auto" w:fill="E1DFDD"/>
    </w:rPr>
  </w:style>
  <w:style w:type="paragraph" w:styleId="Prskatjums">
    <w:name w:val="Revision"/>
    <w:hidden/>
    <w:uiPriority w:val="99"/>
    <w:semiHidden/>
    <w:rsid w:val="007317B8"/>
    <w:pPr>
      <w:spacing w:after="0" w:line="240" w:lineRule="auto"/>
    </w:pPr>
    <w:rPr>
      <w:rFonts w:ascii="Times New Roman" w:hAnsi="Times New Roman"/>
      <w:sz w:val="24"/>
    </w:rPr>
  </w:style>
  <w:style w:type="character" w:styleId="Komentraatsauce">
    <w:name w:val="annotation reference"/>
    <w:basedOn w:val="Noklusjumarindkopasfonts"/>
    <w:uiPriority w:val="99"/>
    <w:semiHidden/>
    <w:unhideWhenUsed/>
    <w:rsid w:val="005F7F1E"/>
    <w:rPr>
      <w:sz w:val="16"/>
      <w:szCs w:val="16"/>
    </w:rPr>
  </w:style>
  <w:style w:type="paragraph" w:styleId="Komentrateksts">
    <w:name w:val="annotation text"/>
    <w:basedOn w:val="Parasts"/>
    <w:link w:val="KomentratekstsRakstz"/>
    <w:uiPriority w:val="99"/>
    <w:unhideWhenUsed/>
    <w:rsid w:val="005F7F1E"/>
    <w:rPr>
      <w:sz w:val="20"/>
      <w:szCs w:val="20"/>
    </w:rPr>
  </w:style>
  <w:style w:type="character" w:customStyle="1" w:styleId="KomentratekstsRakstz">
    <w:name w:val="Komentāra teksts Rakstz."/>
    <w:basedOn w:val="Noklusjumarindkopasfonts"/>
    <w:link w:val="Komentrateksts"/>
    <w:uiPriority w:val="99"/>
    <w:rsid w:val="005F7F1E"/>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5F7F1E"/>
    <w:rPr>
      <w:b/>
      <w:bCs/>
    </w:rPr>
  </w:style>
  <w:style w:type="character" w:customStyle="1" w:styleId="KomentratmaRakstz">
    <w:name w:val="Komentāra tēma Rakstz."/>
    <w:basedOn w:val="KomentratekstsRakstz"/>
    <w:link w:val="Komentratma"/>
    <w:uiPriority w:val="99"/>
    <w:semiHidden/>
    <w:rsid w:val="005F7F1E"/>
    <w:rPr>
      <w:rFonts w:ascii="Times New Roman" w:hAnsi="Times New Roman"/>
      <w:b/>
      <w:bCs/>
      <w:sz w:val="20"/>
      <w:szCs w:val="20"/>
    </w:rPr>
  </w:style>
  <w:style w:type="character" w:customStyle="1" w:styleId="Virsraksts1Rakstz">
    <w:name w:val="Virsraksts 1 Rakstz."/>
    <w:basedOn w:val="Noklusjumarindkopasfonts"/>
    <w:link w:val="Virsraksts1"/>
    <w:uiPriority w:val="9"/>
    <w:rsid w:val="006007D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904761">
      <w:bodyDiv w:val="1"/>
      <w:marLeft w:val="0"/>
      <w:marRight w:val="0"/>
      <w:marTop w:val="0"/>
      <w:marBottom w:val="0"/>
      <w:divBdr>
        <w:top w:val="none" w:sz="0" w:space="0" w:color="auto"/>
        <w:left w:val="none" w:sz="0" w:space="0" w:color="auto"/>
        <w:bottom w:val="none" w:sz="0" w:space="0" w:color="auto"/>
        <w:right w:val="none" w:sz="0" w:space="0" w:color="auto"/>
      </w:divBdr>
      <w:divsChild>
        <w:div w:id="15817218">
          <w:marLeft w:val="0"/>
          <w:marRight w:val="0"/>
          <w:marTop w:val="0"/>
          <w:marBottom w:val="0"/>
          <w:divBdr>
            <w:top w:val="none" w:sz="0" w:space="0" w:color="auto"/>
            <w:left w:val="none" w:sz="0" w:space="0" w:color="auto"/>
            <w:bottom w:val="none" w:sz="0" w:space="0" w:color="auto"/>
            <w:right w:val="none" w:sz="0" w:space="0" w:color="auto"/>
          </w:divBdr>
        </w:div>
        <w:div w:id="147869704">
          <w:marLeft w:val="0"/>
          <w:marRight w:val="0"/>
          <w:marTop w:val="0"/>
          <w:marBottom w:val="0"/>
          <w:divBdr>
            <w:top w:val="none" w:sz="0" w:space="0" w:color="auto"/>
            <w:left w:val="none" w:sz="0" w:space="0" w:color="auto"/>
            <w:bottom w:val="none" w:sz="0" w:space="0" w:color="auto"/>
            <w:right w:val="none" w:sz="0" w:space="0" w:color="auto"/>
          </w:divBdr>
        </w:div>
        <w:div w:id="307366197">
          <w:marLeft w:val="0"/>
          <w:marRight w:val="0"/>
          <w:marTop w:val="0"/>
          <w:marBottom w:val="0"/>
          <w:divBdr>
            <w:top w:val="none" w:sz="0" w:space="0" w:color="auto"/>
            <w:left w:val="none" w:sz="0" w:space="0" w:color="auto"/>
            <w:bottom w:val="none" w:sz="0" w:space="0" w:color="auto"/>
            <w:right w:val="none" w:sz="0" w:space="0" w:color="auto"/>
          </w:divBdr>
        </w:div>
        <w:div w:id="317392158">
          <w:marLeft w:val="0"/>
          <w:marRight w:val="0"/>
          <w:marTop w:val="0"/>
          <w:marBottom w:val="0"/>
          <w:divBdr>
            <w:top w:val="none" w:sz="0" w:space="0" w:color="auto"/>
            <w:left w:val="none" w:sz="0" w:space="0" w:color="auto"/>
            <w:bottom w:val="none" w:sz="0" w:space="0" w:color="auto"/>
            <w:right w:val="none" w:sz="0" w:space="0" w:color="auto"/>
          </w:divBdr>
        </w:div>
        <w:div w:id="317460421">
          <w:marLeft w:val="0"/>
          <w:marRight w:val="0"/>
          <w:marTop w:val="0"/>
          <w:marBottom w:val="0"/>
          <w:divBdr>
            <w:top w:val="none" w:sz="0" w:space="0" w:color="auto"/>
            <w:left w:val="none" w:sz="0" w:space="0" w:color="auto"/>
            <w:bottom w:val="none" w:sz="0" w:space="0" w:color="auto"/>
            <w:right w:val="none" w:sz="0" w:space="0" w:color="auto"/>
          </w:divBdr>
        </w:div>
        <w:div w:id="324818807">
          <w:marLeft w:val="0"/>
          <w:marRight w:val="0"/>
          <w:marTop w:val="0"/>
          <w:marBottom w:val="0"/>
          <w:divBdr>
            <w:top w:val="none" w:sz="0" w:space="0" w:color="auto"/>
            <w:left w:val="none" w:sz="0" w:space="0" w:color="auto"/>
            <w:bottom w:val="none" w:sz="0" w:space="0" w:color="auto"/>
            <w:right w:val="none" w:sz="0" w:space="0" w:color="auto"/>
          </w:divBdr>
        </w:div>
        <w:div w:id="500589498">
          <w:marLeft w:val="0"/>
          <w:marRight w:val="0"/>
          <w:marTop w:val="0"/>
          <w:marBottom w:val="0"/>
          <w:divBdr>
            <w:top w:val="none" w:sz="0" w:space="0" w:color="auto"/>
            <w:left w:val="none" w:sz="0" w:space="0" w:color="auto"/>
            <w:bottom w:val="none" w:sz="0" w:space="0" w:color="auto"/>
            <w:right w:val="none" w:sz="0" w:space="0" w:color="auto"/>
          </w:divBdr>
        </w:div>
        <w:div w:id="627318908">
          <w:marLeft w:val="0"/>
          <w:marRight w:val="0"/>
          <w:marTop w:val="0"/>
          <w:marBottom w:val="0"/>
          <w:divBdr>
            <w:top w:val="none" w:sz="0" w:space="0" w:color="auto"/>
            <w:left w:val="none" w:sz="0" w:space="0" w:color="auto"/>
            <w:bottom w:val="none" w:sz="0" w:space="0" w:color="auto"/>
            <w:right w:val="none" w:sz="0" w:space="0" w:color="auto"/>
          </w:divBdr>
        </w:div>
        <w:div w:id="663052487">
          <w:marLeft w:val="0"/>
          <w:marRight w:val="0"/>
          <w:marTop w:val="0"/>
          <w:marBottom w:val="0"/>
          <w:divBdr>
            <w:top w:val="none" w:sz="0" w:space="0" w:color="auto"/>
            <w:left w:val="none" w:sz="0" w:space="0" w:color="auto"/>
            <w:bottom w:val="none" w:sz="0" w:space="0" w:color="auto"/>
            <w:right w:val="none" w:sz="0" w:space="0" w:color="auto"/>
          </w:divBdr>
        </w:div>
        <w:div w:id="720908198">
          <w:marLeft w:val="0"/>
          <w:marRight w:val="0"/>
          <w:marTop w:val="0"/>
          <w:marBottom w:val="0"/>
          <w:divBdr>
            <w:top w:val="none" w:sz="0" w:space="0" w:color="auto"/>
            <w:left w:val="none" w:sz="0" w:space="0" w:color="auto"/>
            <w:bottom w:val="none" w:sz="0" w:space="0" w:color="auto"/>
            <w:right w:val="none" w:sz="0" w:space="0" w:color="auto"/>
          </w:divBdr>
        </w:div>
        <w:div w:id="762457047">
          <w:marLeft w:val="0"/>
          <w:marRight w:val="0"/>
          <w:marTop w:val="0"/>
          <w:marBottom w:val="0"/>
          <w:divBdr>
            <w:top w:val="none" w:sz="0" w:space="0" w:color="auto"/>
            <w:left w:val="none" w:sz="0" w:space="0" w:color="auto"/>
            <w:bottom w:val="none" w:sz="0" w:space="0" w:color="auto"/>
            <w:right w:val="none" w:sz="0" w:space="0" w:color="auto"/>
          </w:divBdr>
        </w:div>
        <w:div w:id="803624554">
          <w:marLeft w:val="0"/>
          <w:marRight w:val="0"/>
          <w:marTop w:val="0"/>
          <w:marBottom w:val="0"/>
          <w:divBdr>
            <w:top w:val="none" w:sz="0" w:space="0" w:color="auto"/>
            <w:left w:val="none" w:sz="0" w:space="0" w:color="auto"/>
            <w:bottom w:val="none" w:sz="0" w:space="0" w:color="auto"/>
            <w:right w:val="none" w:sz="0" w:space="0" w:color="auto"/>
          </w:divBdr>
        </w:div>
        <w:div w:id="826550913">
          <w:marLeft w:val="0"/>
          <w:marRight w:val="0"/>
          <w:marTop w:val="0"/>
          <w:marBottom w:val="0"/>
          <w:divBdr>
            <w:top w:val="none" w:sz="0" w:space="0" w:color="auto"/>
            <w:left w:val="none" w:sz="0" w:space="0" w:color="auto"/>
            <w:bottom w:val="none" w:sz="0" w:space="0" w:color="auto"/>
            <w:right w:val="none" w:sz="0" w:space="0" w:color="auto"/>
          </w:divBdr>
        </w:div>
        <w:div w:id="847403194">
          <w:marLeft w:val="0"/>
          <w:marRight w:val="0"/>
          <w:marTop w:val="0"/>
          <w:marBottom w:val="0"/>
          <w:divBdr>
            <w:top w:val="none" w:sz="0" w:space="0" w:color="auto"/>
            <w:left w:val="none" w:sz="0" w:space="0" w:color="auto"/>
            <w:bottom w:val="none" w:sz="0" w:space="0" w:color="auto"/>
            <w:right w:val="none" w:sz="0" w:space="0" w:color="auto"/>
          </w:divBdr>
        </w:div>
        <w:div w:id="921257385">
          <w:marLeft w:val="0"/>
          <w:marRight w:val="0"/>
          <w:marTop w:val="400"/>
          <w:marBottom w:val="0"/>
          <w:divBdr>
            <w:top w:val="none" w:sz="0" w:space="0" w:color="auto"/>
            <w:left w:val="none" w:sz="0" w:space="0" w:color="auto"/>
            <w:bottom w:val="none" w:sz="0" w:space="0" w:color="auto"/>
            <w:right w:val="none" w:sz="0" w:space="0" w:color="auto"/>
          </w:divBdr>
        </w:div>
        <w:div w:id="1025984432">
          <w:marLeft w:val="0"/>
          <w:marRight w:val="0"/>
          <w:marTop w:val="0"/>
          <w:marBottom w:val="567"/>
          <w:divBdr>
            <w:top w:val="none" w:sz="0" w:space="0" w:color="auto"/>
            <w:left w:val="none" w:sz="0" w:space="0" w:color="auto"/>
            <w:bottom w:val="none" w:sz="0" w:space="0" w:color="auto"/>
            <w:right w:val="none" w:sz="0" w:space="0" w:color="auto"/>
          </w:divBdr>
        </w:div>
        <w:div w:id="1038160608">
          <w:marLeft w:val="0"/>
          <w:marRight w:val="0"/>
          <w:marTop w:val="400"/>
          <w:marBottom w:val="0"/>
          <w:divBdr>
            <w:top w:val="none" w:sz="0" w:space="0" w:color="auto"/>
            <w:left w:val="none" w:sz="0" w:space="0" w:color="auto"/>
            <w:bottom w:val="none" w:sz="0" w:space="0" w:color="auto"/>
            <w:right w:val="none" w:sz="0" w:space="0" w:color="auto"/>
          </w:divBdr>
        </w:div>
        <w:div w:id="1060248236">
          <w:marLeft w:val="0"/>
          <w:marRight w:val="0"/>
          <w:marTop w:val="240"/>
          <w:marBottom w:val="0"/>
          <w:divBdr>
            <w:top w:val="none" w:sz="0" w:space="0" w:color="auto"/>
            <w:left w:val="none" w:sz="0" w:space="0" w:color="auto"/>
            <w:bottom w:val="none" w:sz="0" w:space="0" w:color="auto"/>
            <w:right w:val="none" w:sz="0" w:space="0" w:color="auto"/>
          </w:divBdr>
        </w:div>
        <w:div w:id="1279489145">
          <w:marLeft w:val="0"/>
          <w:marRight w:val="0"/>
          <w:marTop w:val="0"/>
          <w:marBottom w:val="0"/>
          <w:divBdr>
            <w:top w:val="none" w:sz="0" w:space="0" w:color="auto"/>
            <w:left w:val="none" w:sz="0" w:space="0" w:color="auto"/>
            <w:bottom w:val="none" w:sz="0" w:space="0" w:color="auto"/>
            <w:right w:val="none" w:sz="0" w:space="0" w:color="auto"/>
          </w:divBdr>
        </w:div>
        <w:div w:id="1293055389">
          <w:marLeft w:val="0"/>
          <w:marRight w:val="0"/>
          <w:marTop w:val="0"/>
          <w:marBottom w:val="0"/>
          <w:divBdr>
            <w:top w:val="none" w:sz="0" w:space="0" w:color="auto"/>
            <w:left w:val="none" w:sz="0" w:space="0" w:color="auto"/>
            <w:bottom w:val="none" w:sz="0" w:space="0" w:color="auto"/>
            <w:right w:val="none" w:sz="0" w:space="0" w:color="auto"/>
          </w:divBdr>
        </w:div>
        <w:div w:id="1314067692">
          <w:marLeft w:val="0"/>
          <w:marRight w:val="0"/>
          <w:marTop w:val="0"/>
          <w:marBottom w:val="567"/>
          <w:divBdr>
            <w:top w:val="none" w:sz="0" w:space="0" w:color="auto"/>
            <w:left w:val="none" w:sz="0" w:space="0" w:color="auto"/>
            <w:bottom w:val="none" w:sz="0" w:space="0" w:color="auto"/>
            <w:right w:val="none" w:sz="0" w:space="0" w:color="auto"/>
          </w:divBdr>
        </w:div>
        <w:div w:id="1370495713">
          <w:marLeft w:val="0"/>
          <w:marRight w:val="0"/>
          <w:marTop w:val="0"/>
          <w:marBottom w:val="0"/>
          <w:divBdr>
            <w:top w:val="none" w:sz="0" w:space="0" w:color="auto"/>
            <w:left w:val="none" w:sz="0" w:space="0" w:color="auto"/>
            <w:bottom w:val="none" w:sz="0" w:space="0" w:color="auto"/>
            <w:right w:val="none" w:sz="0" w:space="0" w:color="auto"/>
          </w:divBdr>
        </w:div>
        <w:div w:id="1384986271">
          <w:marLeft w:val="0"/>
          <w:marRight w:val="0"/>
          <w:marTop w:val="0"/>
          <w:marBottom w:val="0"/>
          <w:divBdr>
            <w:top w:val="none" w:sz="0" w:space="0" w:color="auto"/>
            <w:left w:val="none" w:sz="0" w:space="0" w:color="auto"/>
            <w:bottom w:val="none" w:sz="0" w:space="0" w:color="auto"/>
            <w:right w:val="none" w:sz="0" w:space="0" w:color="auto"/>
          </w:divBdr>
        </w:div>
        <w:div w:id="1413698402">
          <w:marLeft w:val="0"/>
          <w:marRight w:val="0"/>
          <w:marTop w:val="400"/>
          <w:marBottom w:val="0"/>
          <w:divBdr>
            <w:top w:val="none" w:sz="0" w:space="0" w:color="auto"/>
            <w:left w:val="none" w:sz="0" w:space="0" w:color="auto"/>
            <w:bottom w:val="none" w:sz="0" w:space="0" w:color="auto"/>
            <w:right w:val="none" w:sz="0" w:space="0" w:color="auto"/>
          </w:divBdr>
        </w:div>
        <w:div w:id="1462922270">
          <w:marLeft w:val="0"/>
          <w:marRight w:val="0"/>
          <w:marTop w:val="0"/>
          <w:marBottom w:val="0"/>
          <w:divBdr>
            <w:top w:val="none" w:sz="0" w:space="0" w:color="auto"/>
            <w:left w:val="none" w:sz="0" w:space="0" w:color="auto"/>
            <w:bottom w:val="none" w:sz="0" w:space="0" w:color="auto"/>
            <w:right w:val="none" w:sz="0" w:space="0" w:color="auto"/>
          </w:divBdr>
        </w:div>
        <w:div w:id="1613705521">
          <w:marLeft w:val="0"/>
          <w:marRight w:val="0"/>
          <w:marTop w:val="0"/>
          <w:marBottom w:val="0"/>
          <w:divBdr>
            <w:top w:val="none" w:sz="0" w:space="0" w:color="auto"/>
            <w:left w:val="none" w:sz="0" w:space="0" w:color="auto"/>
            <w:bottom w:val="none" w:sz="0" w:space="0" w:color="auto"/>
            <w:right w:val="none" w:sz="0" w:space="0" w:color="auto"/>
          </w:divBdr>
        </w:div>
        <w:div w:id="1632051944">
          <w:marLeft w:val="0"/>
          <w:marRight w:val="0"/>
          <w:marTop w:val="400"/>
          <w:marBottom w:val="0"/>
          <w:divBdr>
            <w:top w:val="none" w:sz="0" w:space="0" w:color="auto"/>
            <w:left w:val="none" w:sz="0" w:space="0" w:color="auto"/>
            <w:bottom w:val="none" w:sz="0" w:space="0" w:color="auto"/>
            <w:right w:val="none" w:sz="0" w:space="0" w:color="auto"/>
          </w:divBdr>
        </w:div>
        <w:div w:id="1736272422">
          <w:marLeft w:val="0"/>
          <w:marRight w:val="0"/>
          <w:marTop w:val="0"/>
          <w:marBottom w:val="0"/>
          <w:divBdr>
            <w:top w:val="none" w:sz="0" w:space="0" w:color="auto"/>
            <w:left w:val="none" w:sz="0" w:space="0" w:color="auto"/>
            <w:bottom w:val="none" w:sz="0" w:space="0" w:color="auto"/>
            <w:right w:val="none" w:sz="0" w:space="0" w:color="auto"/>
          </w:divBdr>
        </w:div>
        <w:div w:id="1747416789">
          <w:marLeft w:val="0"/>
          <w:marRight w:val="0"/>
          <w:marTop w:val="0"/>
          <w:marBottom w:val="0"/>
          <w:divBdr>
            <w:top w:val="none" w:sz="0" w:space="0" w:color="auto"/>
            <w:left w:val="none" w:sz="0" w:space="0" w:color="auto"/>
            <w:bottom w:val="none" w:sz="0" w:space="0" w:color="auto"/>
            <w:right w:val="none" w:sz="0" w:space="0" w:color="auto"/>
          </w:divBdr>
        </w:div>
        <w:div w:id="1835533873">
          <w:marLeft w:val="0"/>
          <w:marRight w:val="0"/>
          <w:marTop w:val="0"/>
          <w:marBottom w:val="0"/>
          <w:divBdr>
            <w:top w:val="none" w:sz="0" w:space="0" w:color="auto"/>
            <w:left w:val="none" w:sz="0" w:space="0" w:color="auto"/>
            <w:bottom w:val="none" w:sz="0" w:space="0" w:color="auto"/>
            <w:right w:val="none" w:sz="0" w:space="0" w:color="auto"/>
          </w:divBdr>
        </w:div>
        <w:div w:id="1925186012">
          <w:marLeft w:val="0"/>
          <w:marRight w:val="0"/>
          <w:marTop w:val="480"/>
          <w:marBottom w:val="240"/>
          <w:divBdr>
            <w:top w:val="none" w:sz="0" w:space="0" w:color="auto"/>
            <w:left w:val="none" w:sz="0" w:space="0" w:color="auto"/>
            <w:bottom w:val="none" w:sz="0" w:space="0" w:color="auto"/>
            <w:right w:val="none" w:sz="0" w:space="0" w:color="auto"/>
          </w:divBdr>
        </w:div>
        <w:div w:id="1989095122">
          <w:marLeft w:val="0"/>
          <w:marRight w:val="0"/>
          <w:marTop w:val="0"/>
          <w:marBottom w:val="0"/>
          <w:divBdr>
            <w:top w:val="none" w:sz="0" w:space="0" w:color="auto"/>
            <w:left w:val="none" w:sz="0" w:space="0" w:color="auto"/>
            <w:bottom w:val="none" w:sz="0" w:space="0" w:color="auto"/>
            <w:right w:val="none" w:sz="0" w:space="0" w:color="auto"/>
          </w:divBdr>
        </w:div>
        <w:div w:id="2024893583">
          <w:marLeft w:val="0"/>
          <w:marRight w:val="0"/>
          <w:marTop w:val="0"/>
          <w:marBottom w:val="0"/>
          <w:divBdr>
            <w:top w:val="none" w:sz="0" w:space="0" w:color="auto"/>
            <w:left w:val="none" w:sz="0" w:space="0" w:color="auto"/>
            <w:bottom w:val="none" w:sz="0" w:space="0" w:color="auto"/>
            <w:right w:val="none" w:sz="0" w:space="0" w:color="auto"/>
          </w:divBdr>
        </w:div>
        <w:div w:id="2048752802">
          <w:marLeft w:val="0"/>
          <w:marRight w:val="0"/>
          <w:marTop w:val="0"/>
          <w:marBottom w:val="0"/>
          <w:divBdr>
            <w:top w:val="none" w:sz="0" w:space="0" w:color="auto"/>
            <w:left w:val="none" w:sz="0" w:space="0" w:color="auto"/>
            <w:bottom w:val="none" w:sz="0" w:space="0" w:color="auto"/>
            <w:right w:val="none" w:sz="0" w:space="0" w:color="auto"/>
          </w:divBdr>
        </w:div>
        <w:div w:id="2123067828">
          <w:marLeft w:val="0"/>
          <w:marRight w:val="0"/>
          <w:marTop w:val="0"/>
          <w:marBottom w:val="0"/>
          <w:divBdr>
            <w:top w:val="none" w:sz="0" w:space="0" w:color="auto"/>
            <w:left w:val="none" w:sz="0" w:space="0" w:color="auto"/>
            <w:bottom w:val="none" w:sz="0" w:space="0" w:color="auto"/>
            <w:right w:val="none" w:sz="0" w:space="0" w:color="auto"/>
          </w:divBdr>
        </w:div>
      </w:divsChild>
    </w:div>
    <w:div w:id="1282690044">
      <w:bodyDiv w:val="1"/>
      <w:marLeft w:val="0"/>
      <w:marRight w:val="0"/>
      <w:marTop w:val="0"/>
      <w:marBottom w:val="0"/>
      <w:divBdr>
        <w:top w:val="none" w:sz="0" w:space="0" w:color="auto"/>
        <w:left w:val="none" w:sz="0" w:space="0" w:color="auto"/>
        <w:bottom w:val="none" w:sz="0" w:space="0" w:color="auto"/>
        <w:right w:val="none" w:sz="0" w:space="0" w:color="auto"/>
      </w:divBdr>
    </w:div>
    <w:div w:id="1507865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8659F9CCC0F456DB84419A202AB5B9B"/>
        <w:category>
          <w:name w:val="Vispārīgi"/>
          <w:gallery w:val="placeholder"/>
        </w:category>
        <w:types>
          <w:type w:val="bbPlcHdr"/>
        </w:types>
        <w:behaviors>
          <w:behavior w:val="content"/>
        </w:behaviors>
        <w:guid w:val="{96F8835F-6791-4AF0-AF77-24BCE72A92A1}"/>
      </w:docPartPr>
      <w:docPartBody>
        <w:p w:rsidR="00727CC2" w:rsidRDefault="00727CC2">
          <w:pPr>
            <w:pStyle w:val="08659F9CCC0F456DB84419A202AB5B9B"/>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080154E7E34E4EED868C7F8BB3175F52"/>
        <w:category>
          <w:name w:val="Vispārīgi"/>
          <w:gallery w:val="placeholder"/>
        </w:category>
        <w:types>
          <w:type w:val="bbPlcHdr"/>
        </w:types>
        <w:behaviors>
          <w:behavior w:val="content"/>
        </w:behaviors>
        <w:guid w:val="{7D70364E-76CB-437D-89F9-968FFD0F1562}"/>
      </w:docPartPr>
      <w:docPartBody>
        <w:p w:rsidR="00727CC2" w:rsidRDefault="00727CC2">
          <w:pPr>
            <w:pStyle w:val="080154E7E34E4EED868C7F8BB3175F52"/>
          </w:pPr>
          <w:r w:rsidRPr="00811BE5">
            <w:rPr>
              <w:color w:val="808080" w:themeColor="background1" w:themeShade="80"/>
            </w:rPr>
            <w:t>[Datums]</w:t>
          </w:r>
        </w:p>
      </w:docPartBody>
    </w:docPart>
    <w:docPart>
      <w:docPartPr>
        <w:name w:val="DF946C059E8545AF954FF3B0B542BCAD"/>
        <w:category>
          <w:name w:val="Vispārīgi"/>
          <w:gallery w:val="placeholder"/>
        </w:category>
        <w:types>
          <w:type w:val="bbPlcHdr"/>
        </w:types>
        <w:behaviors>
          <w:behavior w:val="content"/>
        </w:behaviors>
        <w:guid w:val="{252895E2-DF82-4801-8873-C78B5E671FCD}"/>
      </w:docPartPr>
      <w:docPartBody>
        <w:p w:rsidR="00727CC2" w:rsidRDefault="00727CC2">
          <w:pPr>
            <w:pStyle w:val="DF946C059E8545AF954FF3B0B542BCAD"/>
          </w:pPr>
          <w:r>
            <w:t xml:space="preserve">Noteikumi </w:t>
          </w:r>
        </w:p>
      </w:docPartBody>
    </w:docPart>
    <w:docPart>
      <w:docPartPr>
        <w:name w:val="5755F26A8C2A4A67AB8F5CABC8F45B0F"/>
        <w:category>
          <w:name w:val="Vispārīgi"/>
          <w:gallery w:val="placeholder"/>
        </w:category>
        <w:types>
          <w:type w:val="bbPlcHdr"/>
        </w:types>
        <w:behaviors>
          <w:behavior w:val="content"/>
        </w:behaviors>
        <w:guid w:val="{2F7EF061-33FE-4342-B1CA-6B28BE68E029}"/>
      </w:docPartPr>
      <w:docPartBody>
        <w:p w:rsidR="00727CC2" w:rsidRDefault="00727CC2">
          <w:pPr>
            <w:pStyle w:val="5755F26A8C2A4A67AB8F5CABC8F45B0F"/>
          </w:pPr>
          <w:r>
            <w:t xml:space="preserve">Nr. </w:t>
          </w:r>
        </w:p>
      </w:docPartBody>
    </w:docPart>
    <w:docPart>
      <w:docPartPr>
        <w:name w:val="10062D74F87D418B828636AE1A0873BF"/>
        <w:category>
          <w:name w:val="Vispārīgi"/>
          <w:gallery w:val="placeholder"/>
        </w:category>
        <w:types>
          <w:type w:val="bbPlcHdr"/>
        </w:types>
        <w:behaviors>
          <w:behavior w:val="content"/>
        </w:behaviors>
        <w:guid w:val="{06243785-4884-4E67-A624-E77265C6F8B3}"/>
      </w:docPartPr>
      <w:docPartBody>
        <w:p w:rsidR="00727CC2" w:rsidRDefault="00727CC2">
          <w:pPr>
            <w:pStyle w:val="10062D74F87D418B828636AE1A0873BF"/>
          </w:pPr>
          <w:r>
            <w:t>_____</w:t>
          </w:r>
        </w:p>
      </w:docPartBody>
    </w:docPart>
    <w:docPart>
      <w:docPartPr>
        <w:name w:val="961567344E4C4678A75B95CA34EFABE4"/>
        <w:category>
          <w:name w:val="Vispārīgi"/>
          <w:gallery w:val="placeholder"/>
        </w:category>
        <w:types>
          <w:type w:val="bbPlcHdr"/>
        </w:types>
        <w:behaviors>
          <w:behavior w:val="content"/>
        </w:behaviors>
        <w:guid w:val="{29BC0F3B-924A-43CF-A9AB-C99D1E50E9EB}"/>
      </w:docPartPr>
      <w:docPartBody>
        <w:p w:rsidR="00727CC2" w:rsidRDefault="00727CC2">
          <w:pPr>
            <w:pStyle w:val="961567344E4C4678A75B95CA34EFABE4"/>
          </w:pPr>
          <w:r>
            <w:rPr>
              <w:rFonts w:cs="Times New Roman"/>
            </w:rPr>
            <w:t>Rīgā</w:t>
          </w:r>
        </w:p>
      </w:docPartBody>
    </w:docPart>
    <w:docPart>
      <w:docPartPr>
        <w:name w:val="EDD114135F5747339B08DE26B17D7BE0"/>
        <w:category>
          <w:name w:val="Vispārīgi"/>
          <w:gallery w:val="placeholder"/>
        </w:category>
        <w:types>
          <w:type w:val="bbPlcHdr"/>
        </w:types>
        <w:behaviors>
          <w:behavior w:val="content"/>
        </w:behaviors>
        <w:guid w:val="{60C714B3-65A3-4ABF-9EAF-2C7D004057BA}"/>
      </w:docPartPr>
      <w:docPartBody>
        <w:p w:rsidR="00727CC2" w:rsidRDefault="00727CC2">
          <w:pPr>
            <w:pStyle w:val="EDD114135F5747339B08DE26B17D7BE0"/>
          </w:pPr>
          <w:r w:rsidRPr="00F5647B">
            <w:rPr>
              <w:rStyle w:val="Vietturateksts"/>
              <w:b/>
            </w:rPr>
            <w:t>[Nosaukums]</w:t>
          </w:r>
        </w:p>
      </w:docPartBody>
    </w:docPart>
    <w:docPart>
      <w:docPartPr>
        <w:name w:val="D84DA0FE0AB7429A81677EBDAB24256B"/>
        <w:category>
          <w:name w:val="Vispārīgi"/>
          <w:gallery w:val="placeholder"/>
        </w:category>
        <w:types>
          <w:type w:val="bbPlcHdr"/>
        </w:types>
        <w:behaviors>
          <w:behavior w:val="content"/>
        </w:behaviors>
        <w:guid w:val="{9D25BFB0-1214-40ED-932B-FE6EFF8D98A0}"/>
      </w:docPartPr>
      <w:docPartBody>
        <w:p w:rsidR="00727CC2" w:rsidRDefault="00727CC2">
          <w:pPr>
            <w:pStyle w:val="D84DA0FE0AB7429A81677EBDAB24256B"/>
          </w:pPr>
          <w:r>
            <w:rPr>
              <w:rFonts w:cs="Times New Roman"/>
            </w:rPr>
            <w:t xml:space="preserve">Izdoti </w:t>
          </w:r>
        </w:p>
      </w:docPartBody>
    </w:docPart>
    <w:docPart>
      <w:docPartPr>
        <w:name w:val="24CFEE3367414D9E9CDA0682FA401DA6"/>
        <w:category>
          <w:name w:val="Vispārīgi"/>
          <w:gallery w:val="placeholder"/>
        </w:category>
        <w:types>
          <w:type w:val="bbPlcHdr"/>
        </w:types>
        <w:behaviors>
          <w:behavior w:val="content"/>
        </w:behaviors>
        <w:guid w:val="{217BF452-56B2-4DF9-82D5-8D897ED075A6}"/>
      </w:docPartPr>
      <w:docPartBody>
        <w:p w:rsidR="00727CC2" w:rsidRDefault="00727CC2">
          <w:pPr>
            <w:pStyle w:val="24CFEE3367414D9E9CDA0682FA401DA6"/>
          </w:pPr>
          <w:r>
            <w:rPr>
              <w:rFonts w:cs="Times New Roman"/>
            </w:rPr>
            <w:t>saskaņā ar</w:t>
          </w:r>
        </w:p>
      </w:docPartBody>
    </w:docPart>
    <w:docPart>
      <w:docPartPr>
        <w:name w:val="9D49FD78C13B40BCA7503032F2BABEF2"/>
        <w:category>
          <w:name w:val="Vispārīgi"/>
          <w:gallery w:val="placeholder"/>
        </w:category>
        <w:types>
          <w:type w:val="bbPlcHdr"/>
        </w:types>
        <w:behaviors>
          <w:behavior w:val="content"/>
        </w:behaviors>
        <w:guid w:val="{D5561FBF-EB46-47FD-9CA9-FE3005BD888E}"/>
      </w:docPartPr>
      <w:docPartBody>
        <w:p w:rsidR="00727CC2" w:rsidRDefault="00727CC2">
          <w:pPr>
            <w:pStyle w:val="9D49FD78C13B40BCA7503032F2BABEF2"/>
          </w:pPr>
          <w:r w:rsidRPr="00301089">
            <w:rPr>
              <w:rStyle w:val="Vietturateksts"/>
            </w:rPr>
            <w:t>[likuma]</w:t>
          </w:r>
        </w:p>
      </w:docPartBody>
    </w:docPart>
    <w:docPart>
      <w:docPartPr>
        <w:name w:val="15D71E3810F94FADA4CC0BA350D188AF"/>
        <w:category>
          <w:name w:val="Vispārīgi"/>
          <w:gallery w:val="placeholder"/>
        </w:category>
        <w:types>
          <w:type w:val="bbPlcHdr"/>
        </w:types>
        <w:behaviors>
          <w:behavior w:val="content"/>
        </w:behaviors>
        <w:guid w:val="{8CB44629-3917-431D-B719-08105E5E43A4}"/>
      </w:docPartPr>
      <w:docPartBody>
        <w:p w:rsidR="00727CC2" w:rsidRDefault="00727CC2">
          <w:pPr>
            <w:pStyle w:val="15D71E3810F94FADA4CC0BA350D188AF"/>
          </w:pPr>
          <w:r w:rsidRPr="007F4A16">
            <w:rPr>
              <w:rStyle w:val="Vietturateksts"/>
              <w:color w:val="808080" w:themeColor="background1" w:themeShade="80"/>
            </w:rPr>
            <w:t>[nr.]</w:t>
          </w:r>
        </w:p>
      </w:docPartBody>
    </w:docPart>
    <w:docPart>
      <w:docPartPr>
        <w:name w:val="EDF2A3A8FAD54ED09BAF0FCF73B73345"/>
        <w:category>
          <w:name w:val="Vispārīgi"/>
          <w:gallery w:val="placeholder"/>
        </w:category>
        <w:types>
          <w:type w:val="bbPlcHdr"/>
        </w:types>
        <w:behaviors>
          <w:behavior w:val="content"/>
        </w:behaviors>
        <w:guid w:val="{CE58F1C6-B2E0-423E-84F8-86D726FB918F}"/>
      </w:docPartPr>
      <w:docPartBody>
        <w:p w:rsidR="00727CC2" w:rsidRDefault="00727CC2">
          <w:pPr>
            <w:pStyle w:val="EDF2A3A8FAD54ED09BAF0FCF73B73345"/>
          </w:pPr>
          <w:r>
            <w:rPr>
              <w:rFonts w:cs="Times New Roman"/>
            </w:rPr>
            <w:t>. panta</w:t>
          </w:r>
        </w:p>
      </w:docPartBody>
    </w:docPart>
    <w:docPart>
      <w:docPartPr>
        <w:name w:val="198B412779E54915B5B4716692D4BBA7"/>
        <w:category>
          <w:name w:val="Vispārīgi"/>
          <w:gallery w:val="placeholder"/>
        </w:category>
        <w:types>
          <w:type w:val="bbPlcHdr"/>
        </w:types>
        <w:behaviors>
          <w:behavior w:val="content"/>
        </w:behaviors>
        <w:guid w:val="{98D7EDE3-6CE1-4B9F-A72C-89DF71D3E271}"/>
      </w:docPartPr>
      <w:docPartBody>
        <w:p w:rsidR="00727CC2" w:rsidRDefault="00727CC2">
          <w:pPr>
            <w:pStyle w:val="198B412779E54915B5B4716692D4BBA7"/>
          </w:pPr>
          <w:r w:rsidRPr="00DB385B">
            <w:rPr>
              <w:rStyle w:val="Vietturateksts"/>
            </w:rPr>
            <w:t>[vārdiem]</w:t>
          </w:r>
        </w:p>
      </w:docPartBody>
    </w:docPart>
    <w:docPart>
      <w:docPartPr>
        <w:name w:val="904F753C50104BBDA21C64E8204457CF"/>
        <w:category>
          <w:name w:val="Vispārīgi"/>
          <w:gallery w:val="placeholder"/>
        </w:category>
        <w:types>
          <w:type w:val="bbPlcHdr"/>
        </w:types>
        <w:behaviors>
          <w:behavior w:val="content"/>
        </w:behaviors>
        <w:guid w:val="{31A5F7F5-5890-4AE0-9E6D-2BF4A2734D0C}"/>
      </w:docPartPr>
      <w:docPartBody>
        <w:p w:rsidR="00727CC2" w:rsidRDefault="00727CC2">
          <w:pPr>
            <w:pStyle w:val="904F753C50104BBDA21C64E8204457CF"/>
          </w:pPr>
          <w:r>
            <w:rPr>
              <w:rFonts w:ascii="Times New Roman" w:hAnsi="Times New Roman" w:cs="Times New Roman"/>
            </w:rPr>
            <w:t>{amats}</w:t>
          </w:r>
        </w:p>
      </w:docPartBody>
    </w:docPart>
    <w:docPart>
      <w:docPartPr>
        <w:name w:val="AD694A0490A64D2CBF51124F9EE10828"/>
        <w:category>
          <w:name w:val="Vispārīgi"/>
          <w:gallery w:val="placeholder"/>
        </w:category>
        <w:types>
          <w:type w:val="bbPlcHdr"/>
        </w:types>
        <w:behaviors>
          <w:behavior w:val="content"/>
        </w:behaviors>
        <w:guid w:val="{0DF2A02C-E075-4DAC-993C-D29BD4317278}"/>
      </w:docPartPr>
      <w:docPartBody>
        <w:p w:rsidR="00727CC2" w:rsidRDefault="00727CC2">
          <w:pPr>
            <w:pStyle w:val="AD694A0490A64D2CBF51124F9EE10828"/>
          </w:pPr>
          <w:r w:rsidRPr="00811BE5">
            <w:rPr>
              <w:color w:val="808080" w:themeColor="background1" w:themeShade="80"/>
            </w:rPr>
            <w:t>[V. Uzvārds]</w:t>
          </w:r>
        </w:p>
      </w:docPartBody>
    </w:docPart>
    <w:docPart>
      <w:docPartPr>
        <w:name w:val="28DE845C26A84853A54E09CFA62F58A5"/>
        <w:category>
          <w:name w:val="Vispārīgi"/>
          <w:gallery w:val="placeholder"/>
        </w:category>
        <w:types>
          <w:type w:val="bbPlcHdr"/>
        </w:types>
        <w:behaviors>
          <w:behavior w:val="content"/>
        </w:behaviors>
        <w:guid w:val="{D1B61E1C-965D-4350-A8BB-F719C6124EE4}"/>
      </w:docPartPr>
      <w:docPartBody>
        <w:p w:rsidR="00D543F0" w:rsidRDefault="00D543F0" w:rsidP="00D543F0">
          <w:pPr>
            <w:pStyle w:val="28DE845C26A84853A54E09CFA62F58A5"/>
          </w:pPr>
          <w:r w:rsidRPr="007F4A16">
            <w:rPr>
              <w:rStyle w:val="Vietturateksts"/>
              <w:color w:val="808080" w:themeColor="background1" w:themeShade="80"/>
            </w:rPr>
            <w:t>[nr.]</w:t>
          </w:r>
        </w:p>
      </w:docPartBody>
    </w:docPart>
    <w:docPart>
      <w:docPartPr>
        <w:name w:val="EF64A4827EA7405892D59F93CC6FF143"/>
        <w:category>
          <w:name w:val="Vispārīgi"/>
          <w:gallery w:val="placeholder"/>
        </w:category>
        <w:types>
          <w:type w:val="bbPlcHdr"/>
        </w:types>
        <w:behaviors>
          <w:behavior w:val="content"/>
        </w:behaviors>
        <w:guid w:val="{641476A2-04AE-4567-9EB4-88CAAB2CB9B5}"/>
      </w:docPartPr>
      <w:docPartBody>
        <w:p w:rsidR="00D543F0" w:rsidRDefault="00D543F0" w:rsidP="00D543F0">
          <w:pPr>
            <w:pStyle w:val="EF64A4827EA7405892D59F93CC6FF143"/>
          </w:pPr>
          <w:r>
            <w:rPr>
              <w:rFonts w:cs="Times New Roman"/>
            </w:rPr>
            <w:t>. panta</w:t>
          </w:r>
        </w:p>
      </w:docPartBody>
    </w:docPart>
    <w:docPart>
      <w:docPartPr>
        <w:name w:val="6F29CBC1267C4CC5A8960D0F97CC9572"/>
        <w:category>
          <w:name w:val="Vispārīgi"/>
          <w:gallery w:val="placeholder"/>
        </w:category>
        <w:types>
          <w:type w:val="bbPlcHdr"/>
        </w:types>
        <w:behaviors>
          <w:behavior w:val="content"/>
        </w:behaviors>
        <w:guid w:val="{4490E8B4-E0EA-4B7F-801A-E2CB406C6C8C}"/>
      </w:docPartPr>
      <w:docPartBody>
        <w:p w:rsidR="00D543F0" w:rsidRDefault="00D543F0" w:rsidP="00D543F0">
          <w:pPr>
            <w:pStyle w:val="6F29CBC1267C4CC5A8960D0F97CC9572"/>
          </w:pPr>
          <w:r w:rsidRPr="00DB385B">
            <w:rPr>
              <w:rStyle w:val="Vietturateksts"/>
            </w:rPr>
            <w:t>[vārdiem]</w:t>
          </w:r>
        </w:p>
      </w:docPartBody>
    </w:docPart>
    <w:docPart>
      <w:docPartPr>
        <w:name w:val="1124AA6343A941D3BB1E03725568CBD9"/>
        <w:category>
          <w:name w:val="Vispārīgi"/>
          <w:gallery w:val="placeholder"/>
        </w:category>
        <w:types>
          <w:type w:val="bbPlcHdr"/>
        </w:types>
        <w:behaviors>
          <w:behavior w:val="content"/>
        </w:behaviors>
        <w:guid w:val="{5677BA8D-3E54-4C5A-B1EA-B265997EB1F2}"/>
      </w:docPartPr>
      <w:docPartBody>
        <w:p w:rsidR="00D543F0" w:rsidRDefault="00D543F0" w:rsidP="00D543F0">
          <w:pPr>
            <w:pStyle w:val="1124AA6343A941D3BB1E03725568CBD9"/>
          </w:pPr>
          <w:r>
            <w:t xml:space="preserve">Latvijas Bankas </w:t>
          </w:r>
        </w:p>
      </w:docPartBody>
    </w:docPart>
    <w:docPart>
      <w:docPartPr>
        <w:name w:val="3EA332E2D7BD4B9F98C8E9054FFF0650"/>
        <w:category>
          <w:name w:val="Vispārīgi"/>
          <w:gallery w:val="placeholder"/>
        </w:category>
        <w:types>
          <w:type w:val="bbPlcHdr"/>
        </w:types>
        <w:behaviors>
          <w:behavior w:val="content"/>
        </w:behaviors>
        <w:guid w:val="{39184B8E-DEB4-47B6-A6C1-15DCF09153D2}"/>
      </w:docPartPr>
      <w:docPartBody>
        <w:p w:rsidR="00D543F0" w:rsidRDefault="00D543F0" w:rsidP="00D543F0">
          <w:pPr>
            <w:pStyle w:val="3EA332E2D7BD4B9F98C8E9054FFF0650"/>
          </w:pPr>
          <w:r w:rsidRPr="00811BE5">
            <w:rPr>
              <w:rStyle w:val="Vietturateksts"/>
            </w:rPr>
            <w:t>[datums]</w:t>
          </w:r>
        </w:p>
      </w:docPartBody>
    </w:docPart>
    <w:docPart>
      <w:docPartPr>
        <w:name w:val="BDEFD3A5981849209D5164B77CFF1867"/>
        <w:category>
          <w:name w:val="Vispārīgi"/>
          <w:gallery w:val="placeholder"/>
        </w:category>
        <w:types>
          <w:type w:val="bbPlcHdr"/>
        </w:types>
        <w:behaviors>
          <w:behavior w:val="content"/>
        </w:behaviors>
        <w:guid w:val="{D64B8CD1-16CE-4254-BFA5-C0E8BBD5D8DC}"/>
      </w:docPartPr>
      <w:docPartBody>
        <w:p w:rsidR="00D543F0" w:rsidRDefault="00D543F0" w:rsidP="00D543F0">
          <w:pPr>
            <w:pStyle w:val="BDEFD3A5981849209D5164B77CFF1867"/>
          </w:pPr>
          <w:r w:rsidRPr="00723141">
            <w:rPr>
              <w:rStyle w:val="Vietturateksts"/>
            </w:rPr>
            <w:t>[datums]</w:t>
          </w:r>
        </w:p>
      </w:docPartBody>
    </w:docPart>
    <w:docPart>
      <w:docPartPr>
        <w:name w:val="227776C68C794518B255A6E395F9DEFF"/>
        <w:category>
          <w:name w:val="Vispārīgi"/>
          <w:gallery w:val="placeholder"/>
        </w:category>
        <w:types>
          <w:type w:val="bbPlcHdr"/>
        </w:types>
        <w:behaviors>
          <w:behavior w:val="content"/>
        </w:behaviors>
        <w:guid w:val="{204EBDE2-7797-47B7-9DAA-E121DCB0FC8E}"/>
      </w:docPartPr>
      <w:docPartBody>
        <w:p w:rsidR="00D543F0" w:rsidRDefault="00D543F0" w:rsidP="00D543F0">
          <w:pPr>
            <w:pStyle w:val="227776C68C794518B255A6E395F9DEFF"/>
          </w:pPr>
          <w:r>
            <w:t xml:space="preserve">noteikumiem </w:t>
          </w:r>
        </w:p>
      </w:docPartBody>
    </w:docPart>
    <w:docPart>
      <w:docPartPr>
        <w:name w:val="AF8253BC86E04643AF5CA56B9220FB30"/>
        <w:category>
          <w:name w:val="Vispārīgi"/>
          <w:gallery w:val="placeholder"/>
        </w:category>
        <w:types>
          <w:type w:val="bbPlcHdr"/>
        </w:types>
        <w:behaviors>
          <w:behavior w:val="content"/>
        </w:behaviors>
        <w:guid w:val="{0DA8CAF6-72F6-422C-98C7-7E3095B4177C}"/>
      </w:docPartPr>
      <w:docPartBody>
        <w:p w:rsidR="00D543F0" w:rsidRDefault="00D543F0" w:rsidP="00D543F0">
          <w:pPr>
            <w:pStyle w:val="AF8253BC86E04643AF5CA56B9220FB30"/>
          </w:pPr>
          <w:r>
            <w:t xml:space="preserve">Nr. </w:t>
          </w:r>
        </w:p>
      </w:docPartBody>
    </w:docPart>
    <w:docPart>
      <w:docPartPr>
        <w:name w:val="E71D9D328FCC43A99819A56A06CA2E17"/>
        <w:category>
          <w:name w:val="Vispārīgi"/>
          <w:gallery w:val="placeholder"/>
        </w:category>
        <w:types>
          <w:type w:val="bbPlcHdr"/>
        </w:types>
        <w:behaviors>
          <w:behavior w:val="content"/>
        </w:behaviors>
        <w:guid w:val="{C288A7A8-A527-47AC-AE11-3C274297595A}"/>
      </w:docPartPr>
      <w:docPartBody>
        <w:p w:rsidR="00D543F0" w:rsidRDefault="00D543F0" w:rsidP="00D543F0">
          <w:pPr>
            <w:pStyle w:val="E71D9D328FCC43A99819A56A06CA2E17"/>
          </w:pPr>
          <w:r>
            <w:rPr>
              <w:rStyle w:val="Vietturateksts"/>
            </w:rPr>
            <w:t>[_____]</w:t>
          </w:r>
        </w:p>
      </w:docPartBody>
    </w:docPart>
    <w:docPart>
      <w:docPartPr>
        <w:name w:val="F06366E8C487406CBA2B1A240661BFC2"/>
        <w:category>
          <w:name w:val="Vispārīgi"/>
          <w:gallery w:val="placeholder"/>
        </w:category>
        <w:types>
          <w:type w:val="bbPlcHdr"/>
        </w:types>
        <w:behaviors>
          <w:behavior w:val="content"/>
        </w:behaviors>
        <w:guid w:val="{E0F4570E-1337-4D83-A7F2-A699BCE92885}"/>
      </w:docPartPr>
      <w:docPartBody>
        <w:p w:rsidR="00D543F0" w:rsidRDefault="00D543F0" w:rsidP="00D543F0">
          <w:pPr>
            <w:pStyle w:val="F06366E8C487406CBA2B1A240661BFC2"/>
          </w:pPr>
          <w:r w:rsidRPr="00385699">
            <w:rPr>
              <w:rStyle w:val="Vietturateksts"/>
              <w:b/>
              <w:color w:val="808080" w:themeColor="background1" w:themeShade="80"/>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CC2"/>
    <w:rsid w:val="000511D3"/>
    <w:rsid w:val="00051A27"/>
    <w:rsid w:val="000713BD"/>
    <w:rsid w:val="00075121"/>
    <w:rsid w:val="000E2E54"/>
    <w:rsid w:val="001170A9"/>
    <w:rsid w:val="00147332"/>
    <w:rsid w:val="00176D43"/>
    <w:rsid w:val="0018768F"/>
    <w:rsid w:val="00216F6B"/>
    <w:rsid w:val="002829BC"/>
    <w:rsid w:val="002E4C03"/>
    <w:rsid w:val="002E6502"/>
    <w:rsid w:val="00314CDD"/>
    <w:rsid w:val="0039373E"/>
    <w:rsid w:val="0046798D"/>
    <w:rsid w:val="00474FF0"/>
    <w:rsid w:val="00493533"/>
    <w:rsid w:val="004A6FCF"/>
    <w:rsid w:val="00541B03"/>
    <w:rsid w:val="00582B29"/>
    <w:rsid w:val="005C76BE"/>
    <w:rsid w:val="005E471A"/>
    <w:rsid w:val="005E7A64"/>
    <w:rsid w:val="006A5200"/>
    <w:rsid w:val="006D4543"/>
    <w:rsid w:val="006D6C28"/>
    <w:rsid w:val="006F5EFA"/>
    <w:rsid w:val="00727CC2"/>
    <w:rsid w:val="00731F08"/>
    <w:rsid w:val="00772918"/>
    <w:rsid w:val="007B4E8F"/>
    <w:rsid w:val="007D1455"/>
    <w:rsid w:val="00846E23"/>
    <w:rsid w:val="008527FF"/>
    <w:rsid w:val="0085693A"/>
    <w:rsid w:val="00890D0E"/>
    <w:rsid w:val="008B30E3"/>
    <w:rsid w:val="00905043"/>
    <w:rsid w:val="00963C3D"/>
    <w:rsid w:val="009948FD"/>
    <w:rsid w:val="009952AB"/>
    <w:rsid w:val="009B5930"/>
    <w:rsid w:val="00A45034"/>
    <w:rsid w:val="00A46E51"/>
    <w:rsid w:val="00A855FE"/>
    <w:rsid w:val="00AB7552"/>
    <w:rsid w:val="00B06736"/>
    <w:rsid w:val="00B42DE8"/>
    <w:rsid w:val="00B75CF0"/>
    <w:rsid w:val="00B85DF7"/>
    <w:rsid w:val="00B87E60"/>
    <w:rsid w:val="00B97498"/>
    <w:rsid w:val="00C00ABE"/>
    <w:rsid w:val="00C158B3"/>
    <w:rsid w:val="00C326AD"/>
    <w:rsid w:val="00C33F29"/>
    <w:rsid w:val="00C57000"/>
    <w:rsid w:val="00C95523"/>
    <w:rsid w:val="00D40C7C"/>
    <w:rsid w:val="00D543F0"/>
    <w:rsid w:val="00DA233C"/>
    <w:rsid w:val="00E328F5"/>
    <w:rsid w:val="00EA603C"/>
    <w:rsid w:val="00EE4643"/>
    <w:rsid w:val="00F20B00"/>
    <w:rsid w:val="00F2269B"/>
    <w:rsid w:val="00F4571D"/>
    <w:rsid w:val="00FD4520"/>
    <w:rsid w:val="00FF23C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08659F9CCC0F456DB84419A202AB5B9B">
    <w:name w:val="08659F9CCC0F456DB84419A202AB5B9B"/>
  </w:style>
  <w:style w:type="paragraph" w:customStyle="1" w:styleId="080154E7E34E4EED868C7F8BB3175F52">
    <w:name w:val="080154E7E34E4EED868C7F8BB3175F52"/>
  </w:style>
  <w:style w:type="paragraph" w:customStyle="1" w:styleId="DF946C059E8545AF954FF3B0B542BCAD">
    <w:name w:val="DF946C059E8545AF954FF3B0B542BCAD"/>
  </w:style>
  <w:style w:type="paragraph" w:customStyle="1" w:styleId="5755F26A8C2A4A67AB8F5CABC8F45B0F">
    <w:name w:val="5755F26A8C2A4A67AB8F5CABC8F45B0F"/>
  </w:style>
  <w:style w:type="paragraph" w:customStyle="1" w:styleId="10062D74F87D418B828636AE1A0873BF">
    <w:name w:val="10062D74F87D418B828636AE1A0873BF"/>
  </w:style>
  <w:style w:type="paragraph" w:customStyle="1" w:styleId="961567344E4C4678A75B95CA34EFABE4">
    <w:name w:val="961567344E4C4678A75B95CA34EFABE4"/>
  </w:style>
  <w:style w:type="character" w:styleId="Vietturateksts">
    <w:name w:val="Placeholder Text"/>
    <w:basedOn w:val="Noklusjumarindkopasfonts"/>
    <w:uiPriority w:val="99"/>
    <w:semiHidden/>
    <w:rsid w:val="00D543F0"/>
    <w:rPr>
      <w:color w:val="808080"/>
    </w:rPr>
  </w:style>
  <w:style w:type="paragraph" w:customStyle="1" w:styleId="EDD114135F5747339B08DE26B17D7BE0">
    <w:name w:val="EDD114135F5747339B08DE26B17D7BE0"/>
  </w:style>
  <w:style w:type="paragraph" w:customStyle="1" w:styleId="D84DA0FE0AB7429A81677EBDAB24256B">
    <w:name w:val="D84DA0FE0AB7429A81677EBDAB24256B"/>
  </w:style>
  <w:style w:type="paragraph" w:customStyle="1" w:styleId="24CFEE3367414D9E9CDA0682FA401DA6">
    <w:name w:val="24CFEE3367414D9E9CDA0682FA401DA6"/>
  </w:style>
  <w:style w:type="paragraph" w:customStyle="1" w:styleId="9D49FD78C13B40BCA7503032F2BABEF2">
    <w:name w:val="9D49FD78C13B40BCA7503032F2BABEF2"/>
  </w:style>
  <w:style w:type="paragraph" w:customStyle="1" w:styleId="15D71E3810F94FADA4CC0BA350D188AF">
    <w:name w:val="15D71E3810F94FADA4CC0BA350D188AF"/>
  </w:style>
  <w:style w:type="paragraph" w:customStyle="1" w:styleId="EDF2A3A8FAD54ED09BAF0FCF73B73345">
    <w:name w:val="EDF2A3A8FAD54ED09BAF0FCF73B73345"/>
  </w:style>
  <w:style w:type="paragraph" w:customStyle="1" w:styleId="198B412779E54915B5B4716692D4BBA7">
    <w:name w:val="198B412779E54915B5B4716692D4BBA7"/>
  </w:style>
  <w:style w:type="paragraph" w:customStyle="1" w:styleId="904F753C50104BBDA21C64E8204457CF">
    <w:name w:val="904F753C50104BBDA21C64E8204457CF"/>
  </w:style>
  <w:style w:type="paragraph" w:customStyle="1" w:styleId="AD694A0490A64D2CBF51124F9EE10828">
    <w:name w:val="AD694A0490A64D2CBF51124F9EE10828"/>
  </w:style>
  <w:style w:type="paragraph" w:customStyle="1" w:styleId="28DE845C26A84853A54E09CFA62F58A5">
    <w:name w:val="28DE845C26A84853A54E09CFA62F58A5"/>
    <w:rsid w:val="00D543F0"/>
  </w:style>
  <w:style w:type="paragraph" w:customStyle="1" w:styleId="EF64A4827EA7405892D59F93CC6FF143">
    <w:name w:val="EF64A4827EA7405892D59F93CC6FF143"/>
    <w:rsid w:val="00D543F0"/>
  </w:style>
  <w:style w:type="paragraph" w:customStyle="1" w:styleId="6F29CBC1267C4CC5A8960D0F97CC9572">
    <w:name w:val="6F29CBC1267C4CC5A8960D0F97CC9572"/>
    <w:rsid w:val="00D543F0"/>
  </w:style>
  <w:style w:type="paragraph" w:customStyle="1" w:styleId="1124AA6343A941D3BB1E03725568CBD9">
    <w:name w:val="1124AA6343A941D3BB1E03725568CBD9"/>
    <w:rsid w:val="00D543F0"/>
  </w:style>
  <w:style w:type="paragraph" w:customStyle="1" w:styleId="3EA332E2D7BD4B9F98C8E9054FFF0650">
    <w:name w:val="3EA332E2D7BD4B9F98C8E9054FFF0650"/>
    <w:rsid w:val="00D543F0"/>
  </w:style>
  <w:style w:type="paragraph" w:customStyle="1" w:styleId="BDEFD3A5981849209D5164B77CFF1867">
    <w:name w:val="BDEFD3A5981849209D5164B77CFF1867"/>
    <w:rsid w:val="00D543F0"/>
  </w:style>
  <w:style w:type="paragraph" w:customStyle="1" w:styleId="227776C68C794518B255A6E395F9DEFF">
    <w:name w:val="227776C68C794518B255A6E395F9DEFF"/>
    <w:rsid w:val="00D543F0"/>
  </w:style>
  <w:style w:type="paragraph" w:customStyle="1" w:styleId="AF8253BC86E04643AF5CA56B9220FB30">
    <w:name w:val="AF8253BC86E04643AF5CA56B9220FB30"/>
    <w:rsid w:val="00D543F0"/>
  </w:style>
  <w:style w:type="paragraph" w:customStyle="1" w:styleId="E71D9D328FCC43A99819A56A06CA2E17">
    <w:name w:val="E71D9D328FCC43A99819A56A06CA2E17"/>
    <w:rsid w:val="00D543F0"/>
  </w:style>
  <w:style w:type="paragraph" w:customStyle="1" w:styleId="F06366E8C487406CBA2B1A240661BFC2">
    <w:name w:val="F06366E8C487406CBA2B1A240661BFC2"/>
    <w:rsid w:val="00D543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6</TotalTime>
  <Pages>10</Pages>
  <Words>18301</Words>
  <Characters>10433</Characters>
  <Application>Microsoft Office Word</Application>
  <DocSecurity>0</DocSecurity>
  <Lines>86</Lines>
  <Paragraphs>57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28677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Sedleniece</dc:creator>
  <cp:keywords/>
  <dc:description/>
  <cp:lastModifiedBy>Laura Birziņa</cp:lastModifiedBy>
  <cp:revision>3</cp:revision>
  <cp:lastPrinted>2010-12-20T19:45:00Z</cp:lastPrinted>
  <dcterms:created xsi:type="dcterms:W3CDTF">2026-02-04T11:43:00Z</dcterms:created>
  <dcterms:modified xsi:type="dcterms:W3CDTF">2026-02-04T11:45:00Z</dcterms:modified>
</cp:coreProperties>
</file>